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3B0464" w14:textId="0D351841" w:rsidR="00F52EE3" w:rsidRPr="00AE1A21" w:rsidRDefault="00F52EE3" w:rsidP="009B15E1">
      <w:pPr>
        <w:spacing w:line="380" w:lineRule="exact"/>
        <w:jc w:val="center"/>
        <w:rPr>
          <w:rFonts w:ascii="Arial" w:eastAsia="微软雅黑" w:hAnsi="Arial" w:cs="Arial"/>
          <w:b/>
          <w:bCs/>
          <w:kern w:val="0"/>
          <w:sz w:val="28"/>
          <w:szCs w:val="28"/>
          <w:rPrChange w:id="0" w:author="Cecilia" w:date="2022-09-29T14:04:00Z">
            <w:rPr>
              <w:rFonts w:ascii="Arial" w:eastAsia="微软雅黑" w:hAnsi="Arial" w:cs="Arial"/>
              <w:kern w:val="0"/>
              <w:sz w:val="28"/>
              <w:szCs w:val="28"/>
            </w:rPr>
          </w:rPrChange>
        </w:rPr>
      </w:pPr>
      <w:bookmarkStart w:id="1" w:name="OLE_LINK10"/>
      <w:bookmarkStart w:id="2" w:name="OLE_LINK4"/>
      <w:bookmarkStart w:id="3" w:name="OLE_LINK5"/>
      <w:bookmarkStart w:id="4" w:name="OLE_LINK6"/>
      <w:bookmarkStart w:id="5" w:name="OLE_LINK7"/>
      <w:bookmarkStart w:id="6" w:name="OLE_LINK8"/>
      <w:bookmarkStart w:id="7" w:name="OLE_LINK9"/>
      <w:r w:rsidRPr="00AE1A21">
        <w:rPr>
          <w:rFonts w:ascii="Arial" w:eastAsia="微软雅黑" w:hAnsi="Arial" w:cs="Arial"/>
          <w:b/>
          <w:bCs/>
          <w:kern w:val="0"/>
          <w:sz w:val="28"/>
          <w:szCs w:val="28"/>
          <w:rPrChange w:id="8" w:author="Cecilia" w:date="2022-09-29T14:04:00Z">
            <w:rPr>
              <w:rFonts w:ascii="Arial" w:eastAsia="微软雅黑" w:hAnsi="Arial" w:cs="Arial"/>
              <w:kern w:val="0"/>
              <w:sz w:val="28"/>
              <w:szCs w:val="28"/>
            </w:rPr>
          </w:rPrChange>
        </w:rPr>
        <w:t>ROE Visual Celebrates Milestone of the Film-Centric Black Pearl 2</w:t>
      </w:r>
    </w:p>
    <w:p w14:paraId="6CAC7134" w14:textId="4C73D3A5" w:rsidR="00F52EE3" w:rsidRPr="00F51B2E" w:rsidRDefault="00F52EE3" w:rsidP="008A417C">
      <w:pPr>
        <w:spacing w:line="380" w:lineRule="exact"/>
        <w:jc w:val="center"/>
        <w:rPr>
          <w:rFonts w:ascii="Arial" w:eastAsia="微软雅黑" w:hAnsi="Arial" w:cs="Arial"/>
          <w:kern w:val="0"/>
          <w:sz w:val="28"/>
          <w:szCs w:val="28"/>
        </w:rPr>
      </w:pPr>
      <w:r>
        <w:rPr>
          <w:rFonts w:ascii="Arial" w:eastAsia="微软雅黑" w:hAnsi="Arial" w:cs="Arial"/>
          <w:kern w:val="0"/>
          <w:sz w:val="28"/>
          <w:szCs w:val="28"/>
        </w:rPr>
        <w:t xml:space="preserve">100,000 pcs </w:t>
      </w:r>
      <w:del w:id="9" w:author="Cecilia" w:date="2022-09-29T16:40:00Z">
        <w:r w:rsidDel="00834522">
          <w:rPr>
            <w:rFonts w:ascii="Arial" w:eastAsia="微软雅黑" w:hAnsi="Arial" w:cs="Arial" w:hint="eastAsia"/>
            <w:kern w:val="0"/>
            <w:sz w:val="28"/>
            <w:szCs w:val="28"/>
          </w:rPr>
          <w:delText>s</w:delText>
        </w:r>
      </w:del>
      <w:ins w:id="10" w:author="Cecilia" w:date="2022-09-29T16:40:00Z">
        <w:r w:rsidR="00834522">
          <w:rPr>
            <w:rFonts w:ascii="Arial" w:eastAsia="微软雅黑" w:hAnsi="Arial" w:cs="Arial" w:hint="eastAsia"/>
            <w:kern w:val="0"/>
            <w:sz w:val="28"/>
            <w:szCs w:val="28"/>
          </w:rPr>
          <w:t>S</w:t>
        </w:r>
      </w:ins>
      <w:r>
        <w:rPr>
          <w:rFonts w:ascii="Arial" w:eastAsia="微软雅黑" w:hAnsi="Arial" w:cs="Arial"/>
          <w:kern w:val="0"/>
          <w:sz w:val="28"/>
          <w:szCs w:val="28"/>
        </w:rPr>
        <w:t>old in Virtual Production Applications</w:t>
      </w:r>
    </w:p>
    <w:p w14:paraId="55453EA9" w14:textId="4DF8A0F7" w:rsidR="008A417C" w:rsidRPr="00F52EE3" w:rsidRDefault="008A417C" w:rsidP="008A417C">
      <w:pPr>
        <w:spacing w:line="380" w:lineRule="exact"/>
        <w:jc w:val="center"/>
        <w:rPr>
          <w:rFonts w:ascii="Arial" w:eastAsia="微软雅黑" w:hAnsi="Arial" w:cs="Arial"/>
          <w:kern w:val="0"/>
          <w:sz w:val="28"/>
          <w:szCs w:val="28"/>
        </w:rPr>
      </w:pPr>
    </w:p>
    <w:p w14:paraId="0E0A4F3F" w14:textId="485699C3" w:rsidR="001E7862" w:rsidRDefault="002D43E6" w:rsidP="00521004">
      <w:pPr>
        <w:spacing w:line="280" w:lineRule="exact"/>
        <w:rPr>
          <w:rFonts w:ascii="Arial" w:hAnsi="Arial" w:cs="Arial"/>
          <w:color w:val="000000"/>
          <w:szCs w:val="21"/>
          <w:shd w:val="clear" w:color="auto" w:fill="FFFFFF"/>
        </w:rPr>
      </w:pPr>
      <w:r>
        <w:rPr>
          <w:rFonts w:ascii="Myriad Pro" w:hAnsi="Myriad Pro" w:hint="eastAsia"/>
          <w:b/>
          <w:bCs/>
          <w:kern w:val="0"/>
          <w:sz w:val="24"/>
          <w:szCs w:val="24"/>
        </w:rPr>
        <w:t>Shenzhen,</w:t>
      </w:r>
      <w:r>
        <w:rPr>
          <w:rFonts w:ascii="Myriad Pro" w:hAnsi="Myriad Pro"/>
          <w:b/>
          <w:bCs/>
          <w:kern w:val="0"/>
          <w:sz w:val="24"/>
          <w:szCs w:val="24"/>
        </w:rPr>
        <w:t xml:space="preserve"> China</w:t>
      </w:r>
      <w:r w:rsidR="00E14ED0" w:rsidRPr="00493A95">
        <w:rPr>
          <w:rFonts w:ascii="Myriad Pro" w:hAnsi="Myriad Pro"/>
          <w:b/>
          <w:bCs/>
          <w:kern w:val="0"/>
          <w:sz w:val="24"/>
          <w:szCs w:val="24"/>
        </w:rPr>
        <w:t xml:space="preserve"> (</w:t>
      </w:r>
      <w:r w:rsidR="00110EB7">
        <w:rPr>
          <w:rFonts w:ascii="Myriad Pro" w:hAnsi="Myriad Pro" w:hint="eastAsia"/>
          <w:b/>
          <w:bCs/>
          <w:kern w:val="0"/>
          <w:sz w:val="24"/>
          <w:szCs w:val="24"/>
        </w:rPr>
        <w:t>September</w:t>
      </w:r>
      <w:r w:rsidR="0005782C" w:rsidRPr="00493A95">
        <w:rPr>
          <w:rFonts w:ascii="Myriad Pro" w:hAnsi="Myriad Pro"/>
          <w:b/>
          <w:bCs/>
          <w:kern w:val="0"/>
          <w:sz w:val="24"/>
          <w:szCs w:val="24"/>
        </w:rPr>
        <w:t xml:space="preserve"> </w:t>
      </w:r>
      <w:r w:rsidR="00E14ED0" w:rsidRPr="00493A95">
        <w:rPr>
          <w:rFonts w:ascii="Myriad Pro" w:hAnsi="Myriad Pro"/>
          <w:b/>
          <w:bCs/>
          <w:kern w:val="0"/>
          <w:sz w:val="24"/>
          <w:szCs w:val="24"/>
        </w:rPr>
        <w:t>202</w:t>
      </w:r>
      <w:r w:rsidR="00743CFB" w:rsidRPr="00493A95">
        <w:rPr>
          <w:rFonts w:ascii="Myriad Pro" w:hAnsi="Myriad Pro"/>
          <w:b/>
          <w:bCs/>
          <w:kern w:val="0"/>
          <w:sz w:val="24"/>
          <w:szCs w:val="24"/>
        </w:rPr>
        <w:t>2</w:t>
      </w:r>
      <w:r w:rsidR="00E14ED0" w:rsidRPr="00493A95">
        <w:rPr>
          <w:rFonts w:ascii="Myriad Pro" w:hAnsi="Myriad Pro"/>
          <w:b/>
          <w:bCs/>
          <w:kern w:val="0"/>
          <w:sz w:val="24"/>
          <w:szCs w:val="24"/>
        </w:rPr>
        <w:t>)</w:t>
      </w:r>
      <w:r w:rsidR="00455E1A" w:rsidRPr="00493A95">
        <w:rPr>
          <w:rFonts w:ascii="Myriad Pro" w:hAnsi="Myriad Pro"/>
          <w:b/>
          <w:bCs/>
          <w:kern w:val="0"/>
          <w:sz w:val="24"/>
          <w:szCs w:val="24"/>
        </w:rPr>
        <w:t xml:space="preserve"> –</w:t>
      </w:r>
      <w:bookmarkEnd w:id="1"/>
      <w:r>
        <w:rPr>
          <w:rFonts w:ascii="Myriad Pro" w:hAnsi="Myriad Pro"/>
          <w:kern w:val="0"/>
          <w:sz w:val="24"/>
          <w:szCs w:val="24"/>
        </w:rPr>
        <w:t xml:space="preserve"> </w:t>
      </w:r>
      <w:r w:rsidR="00E05EB6" w:rsidRPr="00882124">
        <w:rPr>
          <w:rFonts w:ascii="Arial" w:hAnsi="Arial" w:cs="Arial"/>
          <w:color w:val="000000"/>
          <w:szCs w:val="21"/>
          <w:shd w:val="clear" w:color="auto" w:fill="FFFFFF"/>
        </w:rPr>
        <w:t>ROE Visual is excited to announce the news of over 10</w:t>
      </w:r>
      <w:r w:rsidR="00E05EB6">
        <w:rPr>
          <w:rFonts w:ascii="Arial" w:hAnsi="Arial" w:cs="Arial"/>
          <w:color w:val="000000"/>
          <w:szCs w:val="21"/>
          <w:shd w:val="clear" w:color="auto" w:fill="FFFFFF"/>
        </w:rPr>
        <w:t>0,000</w:t>
      </w:r>
      <w:r w:rsidR="00E05EB6" w:rsidRPr="00882124">
        <w:rPr>
          <w:rFonts w:ascii="Arial" w:hAnsi="Arial" w:cs="Arial"/>
          <w:color w:val="000000"/>
          <w:szCs w:val="21"/>
          <w:shd w:val="clear" w:color="auto" w:fill="FFFFFF"/>
        </w:rPr>
        <w:t xml:space="preserve"> panels</w:t>
      </w:r>
      <w:r w:rsidR="00F97CF8">
        <w:rPr>
          <w:rFonts w:ascii="Arial" w:hAnsi="Arial" w:cs="Arial"/>
          <w:color w:val="000000"/>
          <w:szCs w:val="21"/>
          <w:shd w:val="clear" w:color="auto" w:fill="FFFFFF"/>
        </w:rPr>
        <w:t xml:space="preserve"> of their B</w:t>
      </w:r>
      <w:r w:rsidR="00184D80">
        <w:rPr>
          <w:rFonts w:ascii="Arial" w:hAnsi="Arial" w:cs="Arial"/>
          <w:color w:val="000000"/>
          <w:szCs w:val="21"/>
          <w:shd w:val="clear" w:color="auto" w:fill="FFFFFF"/>
        </w:rPr>
        <w:t xml:space="preserve">lack Pearl </w:t>
      </w:r>
      <w:r w:rsidR="00F97CF8">
        <w:rPr>
          <w:rFonts w:ascii="Arial" w:hAnsi="Arial" w:cs="Arial"/>
          <w:color w:val="000000"/>
          <w:szCs w:val="21"/>
          <w:shd w:val="clear" w:color="auto" w:fill="FFFFFF"/>
        </w:rPr>
        <w:t xml:space="preserve">2 series in </w:t>
      </w:r>
      <w:r w:rsidR="00F52EE3">
        <w:rPr>
          <w:rFonts w:ascii="Arial" w:hAnsi="Arial" w:cs="Arial"/>
          <w:color w:val="000000"/>
          <w:szCs w:val="21"/>
          <w:shd w:val="clear" w:color="auto" w:fill="FFFFFF"/>
        </w:rPr>
        <w:t xml:space="preserve">Virtual Production </w:t>
      </w:r>
      <w:r w:rsidR="00F97CF8">
        <w:rPr>
          <w:rFonts w:ascii="Arial" w:hAnsi="Arial" w:cs="Arial"/>
          <w:color w:val="000000"/>
          <w:szCs w:val="21"/>
          <w:shd w:val="clear" w:color="auto" w:fill="FFFFFF"/>
        </w:rPr>
        <w:t xml:space="preserve">use around the world. This </w:t>
      </w:r>
      <w:r w:rsidR="001E7862">
        <w:rPr>
          <w:rFonts w:ascii="Arial" w:hAnsi="Arial" w:cs="Arial"/>
          <w:color w:val="000000"/>
          <w:szCs w:val="21"/>
          <w:shd w:val="clear" w:color="auto" w:fill="FFFFFF"/>
        </w:rPr>
        <w:t>figure</w:t>
      </w:r>
      <w:r w:rsidR="00F97CF8">
        <w:rPr>
          <w:rFonts w:ascii="Arial" w:hAnsi="Arial" w:cs="Arial"/>
          <w:color w:val="000000"/>
          <w:szCs w:val="21"/>
          <w:shd w:val="clear" w:color="auto" w:fill="FFFFFF"/>
        </w:rPr>
        <w:t xml:space="preserve"> </w:t>
      </w:r>
      <w:r w:rsidR="00E05EB6" w:rsidRPr="00882124">
        <w:rPr>
          <w:rFonts w:ascii="Arial" w:hAnsi="Arial" w:cs="Arial"/>
          <w:color w:val="000000"/>
          <w:szCs w:val="21"/>
          <w:shd w:val="clear" w:color="auto" w:fill="FFFFFF"/>
        </w:rPr>
        <w:t>represent</w:t>
      </w:r>
      <w:r w:rsidR="00F97CF8">
        <w:rPr>
          <w:rFonts w:ascii="Arial" w:hAnsi="Arial" w:cs="Arial"/>
          <w:color w:val="000000"/>
          <w:szCs w:val="21"/>
          <w:shd w:val="clear" w:color="auto" w:fill="FFFFFF"/>
        </w:rPr>
        <w:t>s</w:t>
      </w:r>
      <w:r w:rsidR="00E05EB6" w:rsidRPr="00882124">
        <w:rPr>
          <w:rFonts w:ascii="Arial" w:hAnsi="Arial" w:cs="Arial"/>
          <w:color w:val="000000"/>
          <w:szCs w:val="21"/>
          <w:shd w:val="clear" w:color="auto" w:fill="FFFFFF"/>
        </w:rPr>
        <w:t xml:space="preserve"> a </w:t>
      </w:r>
      <w:r w:rsidR="00F97CF8">
        <w:rPr>
          <w:rFonts w:ascii="Arial" w:hAnsi="Arial" w:cs="Arial"/>
          <w:color w:val="000000"/>
          <w:szCs w:val="21"/>
          <w:shd w:val="clear" w:color="auto" w:fill="FFFFFF"/>
        </w:rPr>
        <w:t>major milestone</w:t>
      </w:r>
      <w:r w:rsidR="00E05EB6" w:rsidRPr="00882124">
        <w:rPr>
          <w:rFonts w:ascii="Arial" w:hAnsi="Arial" w:cs="Arial"/>
          <w:color w:val="000000"/>
          <w:szCs w:val="21"/>
          <w:shd w:val="clear" w:color="auto" w:fill="FFFFFF"/>
        </w:rPr>
        <w:t xml:space="preserve"> for the team</w:t>
      </w:r>
      <w:r w:rsidR="00F97CF8">
        <w:rPr>
          <w:rFonts w:ascii="Arial" w:hAnsi="Arial" w:cs="Arial"/>
          <w:color w:val="000000"/>
          <w:szCs w:val="21"/>
          <w:shd w:val="clear" w:color="auto" w:fill="FFFFFF"/>
        </w:rPr>
        <w:t xml:space="preserve"> and </w:t>
      </w:r>
      <w:r w:rsidR="000A5512">
        <w:rPr>
          <w:rFonts w:ascii="Arial" w:hAnsi="Arial" w:cs="Arial"/>
          <w:color w:val="000000"/>
          <w:szCs w:val="21"/>
          <w:shd w:val="clear" w:color="auto" w:fill="FFFFFF"/>
        </w:rPr>
        <w:t>marks the undisputed market position of ROE Visual in this market segment.</w:t>
      </w:r>
      <w:r w:rsidR="00AF413D">
        <w:rPr>
          <w:rFonts w:ascii="Arial" w:hAnsi="Arial" w:cs="Arial"/>
          <w:color w:val="000000"/>
          <w:szCs w:val="21"/>
          <w:shd w:val="clear" w:color="auto" w:fill="FFFFFF"/>
        </w:rPr>
        <w:t xml:space="preserve"> </w:t>
      </w:r>
      <w:r w:rsidR="001E7862">
        <w:rPr>
          <w:rFonts w:ascii="Arial" w:hAnsi="Arial" w:cs="Arial"/>
          <w:color w:val="000000"/>
          <w:szCs w:val="21"/>
          <w:shd w:val="clear" w:color="auto" w:fill="FFFFFF"/>
        </w:rPr>
        <w:t>The latest model in the series</w:t>
      </w:r>
      <w:r w:rsidR="003D7E9C">
        <w:rPr>
          <w:rFonts w:ascii="Arial" w:hAnsi="Arial" w:cs="Arial"/>
          <w:color w:val="000000"/>
          <w:szCs w:val="21"/>
          <w:shd w:val="clear" w:color="auto" w:fill="FFFFFF"/>
        </w:rPr>
        <w:t>,</w:t>
      </w:r>
      <w:r w:rsidR="001E7862">
        <w:rPr>
          <w:rFonts w:ascii="Arial" w:hAnsi="Arial" w:cs="Arial"/>
          <w:color w:val="000000"/>
          <w:szCs w:val="21"/>
          <w:shd w:val="clear" w:color="auto" w:fill="FFFFFF"/>
        </w:rPr>
        <w:t xml:space="preserve"> the BP2V2</w:t>
      </w:r>
      <w:r w:rsidR="003D7E9C">
        <w:rPr>
          <w:rFonts w:ascii="Arial" w:hAnsi="Arial" w:cs="Arial"/>
          <w:color w:val="000000"/>
          <w:szCs w:val="21"/>
          <w:shd w:val="clear" w:color="auto" w:fill="FFFFFF"/>
        </w:rPr>
        <w:t>,</w:t>
      </w:r>
      <w:r w:rsidR="001E7862">
        <w:rPr>
          <w:rFonts w:ascii="Arial" w:hAnsi="Arial" w:cs="Arial"/>
          <w:color w:val="000000"/>
          <w:szCs w:val="21"/>
          <w:shd w:val="clear" w:color="auto" w:fill="FFFFFF"/>
        </w:rPr>
        <w:t xml:space="preserve"> is world-renowned for its </w:t>
      </w:r>
      <w:r w:rsidR="007C7D88">
        <w:rPr>
          <w:rFonts w:ascii="Arial" w:hAnsi="Arial" w:cs="Arial"/>
          <w:color w:val="000000"/>
          <w:szCs w:val="21"/>
          <w:shd w:val="clear" w:color="auto" w:fill="FFFFFF"/>
        </w:rPr>
        <w:t xml:space="preserve">on-screen </w:t>
      </w:r>
      <w:r w:rsidR="004B2BB8">
        <w:rPr>
          <w:rFonts w:ascii="Arial" w:hAnsi="Arial" w:cs="Arial"/>
          <w:color w:val="000000"/>
          <w:szCs w:val="21"/>
          <w:shd w:val="clear" w:color="auto" w:fill="FFFFFF"/>
        </w:rPr>
        <w:t xml:space="preserve">performance, quickly </w:t>
      </w:r>
      <w:r w:rsidR="003D7E9C">
        <w:rPr>
          <w:rFonts w:ascii="Arial" w:hAnsi="Arial" w:cs="Arial"/>
          <w:color w:val="000000"/>
          <w:szCs w:val="21"/>
          <w:shd w:val="clear" w:color="auto" w:fill="FFFFFF"/>
        </w:rPr>
        <w:t>solidifying</w:t>
      </w:r>
      <w:r w:rsidR="004B2BB8">
        <w:rPr>
          <w:rFonts w:ascii="Arial" w:hAnsi="Arial" w:cs="Arial"/>
          <w:color w:val="000000"/>
          <w:szCs w:val="21"/>
          <w:shd w:val="clear" w:color="auto" w:fill="FFFFFF"/>
        </w:rPr>
        <w:t xml:space="preserve"> it </w:t>
      </w:r>
      <w:r w:rsidR="003D7E9C">
        <w:rPr>
          <w:rFonts w:ascii="Arial" w:hAnsi="Arial" w:cs="Arial"/>
          <w:color w:val="000000"/>
          <w:szCs w:val="21"/>
          <w:shd w:val="clear" w:color="auto" w:fill="FFFFFF"/>
        </w:rPr>
        <w:t xml:space="preserve">as </w:t>
      </w:r>
      <w:r w:rsidR="004B2BB8">
        <w:rPr>
          <w:rFonts w:ascii="Arial" w:hAnsi="Arial" w:cs="Arial"/>
          <w:color w:val="000000"/>
          <w:szCs w:val="21"/>
          <w:shd w:val="clear" w:color="auto" w:fill="FFFFFF"/>
        </w:rPr>
        <w:t>“The Gold Standard in Virtual Production</w:t>
      </w:r>
      <w:r w:rsidR="007C7D88">
        <w:rPr>
          <w:rFonts w:ascii="Arial" w:hAnsi="Arial" w:cs="Arial"/>
          <w:color w:val="000000"/>
          <w:szCs w:val="21"/>
          <w:shd w:val="clear" w:color="auto" w:fill="FFFFFF"/>
        </w:rPr>
        <w:t>.</w:t>
      </w:r>
      <w:r w:rsidR="002547B7">
        <w:rPr>
          <w:rFonts w:ascii="Arial" w:hAnsi="Arial" w:cs="Arial"/>
          <w:color w:val="000000"/>
          <w:szCs w:val="21"/>
          <w:shd w:val="clear" w:color="auto" w:fill="FFFFFF"/>
        </w:rPr>
        <w:t>”</w:t>
      </w:r>
    </w:p>
    <w:p w14:paraId="6C7E1A7A" w14:textId="77777777" w:rsidR="001E7862" w:rsidRDefault="001E7862" w:rsidP="00521004">
      <w:pPr>
        <w:spacing w:line="280" w:lineRule="exact"/>
        <w:rPr>
          <w:rFonts w:ascii="Arial" w:hAnsi="Arial" w:cs="Arial"/>
          <w:color w:val="000000"/>
          <w:szCs w:val="21"/>
          <w:shd w:val="clear" w:color="auto" w:fill="FFFFFF"/>
        </w:rPr>
      </w:pPr>
    </w:p>
    <w:p w14:paraId="1C962431" w14:textId="16385C83" w:rsidR="00AA67B7" w:rsidRDefault="00C13062" w:rsidP="00521004">
      <w:pPr>
        <w:spacing w:line="280" w:lineRule="exact"/>
        <w:rPr>
          <w:ins w:id="11" w:author="Cecilia" w:date="2022-09-29T16:41:00Z"/>
          <w:rFonts w:ascii="Arial" w:hAnsi="Arial" w:cs="Arial"/>
          <w:color w:val="000000"/>
          <w:szCs w:val="21"/>
          <w:shd w:val="clear" w:color="auto" w:fill="FFFFFF"/>
        </w:rPr>
      </w:pPr>
      <w:r w:rsidRPr="00C13062">
        <w:rPr>
          <w:rFonts w:ascii="Arial" w:hAnsi="Arial" w:cs="Arial"/>
          <w:color w:val="000000"/>
          <w:szCs w:val="21"/>
          <w:shd w:val="clear" w:color="auto" w:fill="FFFFFF"/>
        </w:rPr>
        <w:t xml:space="preserve">Ever since virtual production technology came </w:t>
      </w:r>
      <w:r>
        <w:rPr>
          <w:rFonts w:ascii="Arial" w:hAnsi="Arial" w:cs="Arial"/>
          <w:color w:val="000000"/>
          <w:szCs w:val="21"/>
          <w:shd w:val="clear" w:color="auto" w:fill="FFFFFF"/>
        </w:rPr>
        <w:t>of age,</w:t>
      </w:r>
      <w:r w:rsidRPr="00C13062">
        <w:rPr>
          <w:rFonts w:ascii="Arial" w:hAnsi="Arial" w:cs="Arial"/>
          <w:color w:val="000000"/>
          <w:szCs w:val="21"/>
          <w:shd w:val="clear" w:color="auto" w:fill="FFFFFF"/>
        </w:rPr>
        <w:t xml:space="preserve"> ROE Visual has played an instrumental role as </w:t>
      </w:r>
      <w:r>
        <w:rPr>
          <w:rFonts w:ascii="Arial" w:hAnsi="Arial" w:cs="Arial"/>
          <w:color w:val="000000"/>
          <w:szCs w:val="21"/>
          <w:shd w:val="clear" w:color="auto" w:fill="FFFFFF"/>
        </w:rPr>
        <w:t xml:space="preserve">an </w:t>
      </w:r>
      <w:r w:rsidRPr="00C13062">
        <w:rPr>
          <w:rFonts w:ascii="Arial" w:hAnsi="Arial" w:cs="Arial"/>
          <w:color w:val="000000"/>
          <w:szCs w:val="21"/>
          <w:shd w:val="clear" w:color="auto" w:fill="FFFFFF"/>
        </w:rPr>
        <w:t xml:space="preserve">LED partner for </w:t>
      </w:r>
      <w:r w:rsidR="00B70EEB">
        <w:rPr>
          <w:rFonts w:ascii="Arial" w:hAnsi="Arial" w:cs="Arial"/>
          <w:color w:val="000000"/>
          <w:szCs w:val="21"/>
          <w:shd w:val="clear" w:color="auto" w:fill="FFFFFF"/>
        </w:rPr>
        <w:t>its</w:t>
      </w:r>
      <w:r w:rsidRPr="00C13062">
        <w:rPr>
          <w:rFonts w:ascii="Arial" w:hAnsi="Arial" w:cs="Arial"/>
          <w:color w:val="000000"/>
          <w:szCs w:val="21"/>
          <w:shd w:val="clear" w:color="auto" w:fill="FFFFFF"/>
        </w:rPr>
        <w:t xml:space="preserve"> development. The BP2 and BP2V2 L</w:t>
      </w:r>
      <w:r>
        <w:rPr>
          <w:rFonts w:ascii="Arial" w:hAnsi="Arial" w:cs="Arial"/>
          <w:color w:val="000000"/>
          <w:szCs w:val="21"/>
          <w:shd w:val="clear" w:color="auto" w:fill="FFFFFF"/>
        </w:rPr>
        <w:t>ED</w:t>
      </w:r>
      <w:r w:rsidRPr="00C13062">
        <w:rPr>
          <w:rFonts w:ascii="Arial" w:hAnsi="Arial" w:cs="Arial"/>
          <w:color w:val="000000"/>
          <w:szCs w:val="21"/>
          <w:shd w:val="clear" w:color="auto" w:fill="FFFFFF"/>
        </w:rPr>
        <w:t xml:space="preserve"> panels </w:t>
      </w:r>
      <w:r w:rsidR="00B70EEB">
        <w:rPr>
          <w:rFonts w:ascii="Arial" w:hAnsi="Arial" w:cs="Arial"/>
          <w:color w:val="000000"/>
          <w:szCs w:val="21"/>
          <w:shd w:val="clear" w:color="auto" w:fill="FFFFFF"/>
        </w:rPr>
        <w:t>were</w:t>
      </w:r>
      <w:r w:rsidRPr="00C13062">
        <w:rPr>
          <w:rFonts w:ascii="Arial" w:hAnsi="Arial" w:cs="Arial"/>
          <w:color w:val="000000"/>
          <w:szCs w:val="21"/>
          <w:shd w:val="clear" w:color="auto" w:fill="FFFFFF"/>
        </w:rPr>
        <w:t xml:space="preserve"> at the core of this global revolution</w:t>
      </w:r>
      <w:r w:rsidR="000A5512">
        <w:rPr>
          <w:rFonts w:ascii="Arial" w:hAnsi="Arial" w:cs="Arial"/>
          <w:color w:val="000000"/>
          <w:szCs w:val="21"/>
          <w:shd w:val="clear" w:color="auto" w:fill="FFFFFF"/>
        </w:rPr>
        <w:t xml:space="preserve">. </w:t>
      </w:r>
      <w:r w:rsidR="001C6BE2">
        <w:rPr>
          <w:rFonts w:ascii="Arial" w:hAnsi="Arial" w:cs="Arial"/>
          <w:color w:val="000000"/>
          <w:szCs w:val="21"/>
          <w:shd w:val="clear" w:color="auto" w:fill="FFFFFF"/>
        </w:rPr>
        <w:t xml:space="preserve">In addition to using the series on-set, the Black Pearl 2 line </w:t>
      </w:r>
      <w:r w:rsidR="007C7D88">
        <w:rPr>
          <w:rFonts w:ascii="Arial" w:hAnsi="Arial" w:cs="Arial"/>
          <w:color w:val="000000"/>
          <w:szCs w:val="21"/>
          <w:shd w:val="clear" w:color="auto" w:fill="FFFFFF"/>
        </w:rPr>
        <w:t>has been</w:t>
      </w:r>
      <w:r w:rsidR="001C6BE2">
        <w:rPr>
          <w:rFonts w:ascii="Arial" w:hAnsi="Arial" w:cs="Arial"/>
          <w:color w:val="000000"/>
          <w:szCs w:val="21"/>
          <w:shd w:val="clear" w:color="auto" w:fill="FFFFFF"/>
        </w:rPr>
        <w:t xml:space="preserve"> use</w:t>
      </w:r>
      <w:r w:rsidR="00BB7719">
        <w:rPr>
          <w:rFonts w:ascii="Arial" w:hAnsi="Arial" w:cs="Arial"/>
          <w:color w:val="000000"/>
          <w:szCs w:val="21"/>
          <w:shd w:val="clear" w:color="auto" w:fill="FFFFFF"/>
        </w:rPr>
        <w:t>d</w:t>
      </w:r>
      <w:r w:rsidR="001C6BE2">
        <w:rPr>
          <w:rFonts w:ascii="Arial" w:hAnsi="Arial" w:cs="Arial"/>
          <w:color w:val="000000"/>
          <w:szCs w:val="21"/>
          <w:shd w:val="clear" w:color="auto" w:fill="FFFFFF"/>
        </w:rPr>
        <w:t xml:space="preserve"> for theatre, live events, broadcast</w:t>
      </w:r>
      <w:r w:rsidR="00BB7719">
        <w:rPr>
          <w:rFonts w:ascii="Arial" w:hAnsi="Arial" w:cs="Arial"/>
          <w:color w:val="000000"/>
          <w:szCs w:val="21"/>
          <w:shd w:val="clear" w:color="auto" w:fill="FFFFFF"/>
        </w:rPr>
        <w:t>ing</w:t>
      </w:r>
      <w:r w:rsidR="001C6BE2">
        <w:rPr>
          <w:rFonts w:ascii="Arial" w:hAnsi="Arial" w:cs="Arial"/>
          <w:color w:val="000000"/>
          <w:szCs w:val="21"/>
          <w:shd w:val="clear" w:color="auto" w:fill="FFFFFF"/>
        </w:rPr>
        <w:t>, XR showcases, touring, and art installations</w:t>
      </w:r>
      <w:r w:rsidR="00BB7719">
        <w:rPr>
          <w:rFonts w:ascii="Arial" w:hAnsi="Arial" w:cs="Arial"/>
          <w:color w:val="000000"/>
          <w:szCs w:val="21"/>
          <w:shd w:val="clear" w:color="auto" w:fill="FFFFFF"/>
        </w:rPr>
        <w:t xml:space="preserve"> due to its high-quality performance.</w:t>
      </w:r>
      <w:r w:rsidR="001C6BE2">
        <w:rPr>
          <w:rFonts w:ascii="Arial" w:hAnsi="Arial" w:cs="Arial"/>
          <w:color w:val="000000"/>
          <w:szCs w:val="21"/>
          <w:shd w:val="clear" w:color="auto" w:fill="FFFFFF"/>
        </w:rPr>
        <w:t xml:space="preserve"> </w:t>
      </w:r>
    </w:p>
    <w:p w14:paraId="0B41D66C" w14:textId="7B32D5ED" w:rsidR="00245848" w:rsidRDefault="00245848" w:rsidP="00521004">
      <w:pPr>
        <w:spacing w:line="280" w:lineRule="exact"/>
        <w:rPr>
          <w:ins w:id="12" w:author="Cecilia" w:date="2022-09-29T16:41:00Z"/>
          <w:rFonts w:ascii="Arial" w:hAnsi="Arial" w:cs="Arial"/>
          <w:color w:val="000000"/>
          <w:szCs w:val="21"/>
          <w:shd w:val="clear" w:color="auto" w:fill="FFFFFF"/>
        </w:rPr>
      </w:pPr>
    </w:p>
    <w:p w14:paraId="6845CE25" w14:textId="2565D446" w:rsidR="00245848" w:rsidRPr="00245848" w:rsidRDefault="00245848" w:rsidP="00521004">
      <w:pPr>
        <w:spacing w:line="280" w:lineRule="exact"/>
        <w:rPr>
          <w:rFonts w:ascii="Arial" w:hAnsi="Arial" w:cs="Arial" w:hint="eastAsia"/>
          <w:i/>
          <w:iCs/>
          <w:color w:val="000000"/>
          <w:szCs w:val="21"/>
          <w:shd w:val="clear" w:color="auto" w:fill="FFFFFF"/>
          <w:rPrChange w:id="13" w:author="Cecilia" w:date="2022-09-29T16:42:00Z">
            <w:rPr>
              <w:rFonts w:ascii="Arial" w:hAnsi="Arial" w:cs="Arial" w:hint="eastAsia"/>
              <w:color w:val="000000"/>
              <w:szCs w:val="21"/>
              <w:shd w:val="clear" w:color="auto" w:fill="FFFFFF"/>
            </w:rPr>
          </w:rPrChange>
        </w:rPr>
      </w:pPr>
      <w:ins w:id="14" w:author="Cecilia" w:date="2022-09-29T16:41:00Z">
        <w:r w:rsidRPr="00245848">
          <w:rPr>
            <w:rFonts w:ascii="Arial" w:hAnsi="Arial" w:cs="Arial" w:hint="eastAsia"/>
            <w:i/>
            <w:iCs/>
            <w:color w:val="000000"/>
            <w:szCs w:val="21"/>
            <w:shd w:val="clear" w:color="auto" w:fill="FFFFFF"/>
            <w:rPrChange w:id="15" w:author="Cecilia" w:date="2022-09-29T16:42:00Z">
              <w:rPr>
                <w:rFonts w:hint="eastAsia"/>
              </w:rPr>
            </w:rPrChange>
          </w:rPr>
          <w:t>Watch</w:t>
        </w:r>
        <w:r w:rsidRPr="00245848">
          <w:rPr>
            <w:rFonts w:ascii="Arial" w:hAnsi="Arial" w:cs="Arial"/>
            <w:i/>
            <w:iCs/>
            <w:color w:val="000000"/>
            <w:szCs w:val="21"/>
            <w:shd w:val="clear" w:color="auto" w:fill="FFFFFF"/>
            <w:rPrChange w:id="16" w:author="Cecilia" w:date="2022-09-29T16:42:00Z">
              <w:rPr/>
            </w:rPrChange>
          </w:rPr>
          <w:t xml:space="preserve"> the video for celebratio</w:t>
        </w:r>
      </w:ins>
      <w:ins w:id="17" w:author="Cecilia" w:date="2022-09-29T16:42:00Z">
        <w:r w:rsidRPr="00245848">
          <w:rPr>
            <w:rFonts w:ascii="Arial" w:hAnsi="Arial" w:cs="Arial"/>
            <w:i/>
            <w:iCs/>
            <w:color w:val="000000"/>
            <w:szCs w:val="21"/>
            <w:shd w:val="clear" w:color="auto" w:fill="FFFFFF"/>
            <w:rPrChange w:id="18" w:author="Cecilia" w:date="2022-09-29T16:42:00Z">
              <w:rPr/>
            </w:rPrChange>
          </w:rPr>
          <w:t xml:space="preserve">n: </w:t>
        </w:r>
      </w:ins>
      <w:ins w:id="19" w:author="Cecilia" w:date="2022-09-29T16:41:00Z">
        <w:r w:rsidRPr="00245848">
          <w:rPr>
            <w:rFonts w:ascii="Arial" w:hAnsi="Arial" w:cs="Arial"/>
            <w:i/>
            <w:iCs/>
            <w:color w:val="000000"/>
            <w:szCs w:val="21"/>
            <w:shd w:val="clear" w:color="auto" w:fill="FFFFFF"/>
            <w:rPrChange w:id="20" w:author="Cecilia" w:date="2022-09-29T16:42:00Z">
              <w:rPr/>
            </w:rPrChange>
          </w:rPr>
          <w:t>https://youtu.be/WpkM4Am5ybU</w:t>
        </w:r>
      </w:ins>
    </w:p>
    <w:p w14:paraId="3F88055F" w14:textId="74FA3875" w:rsidR="00111278" w:rsidRPr="00770544" w:rsidRDefault="00111278" w:rsidP="00521004">
      <w:pPr>
        <w:spacing w:line="280" w:lineRule="exact"/>
        <w:rPr>
          <w:rFonts w:ascii="Myriad Pro" w:hAnsi="Myriad Pro"/>
          <w:kern w:val="0"/>
          <w:sz w:val="24"/>
          <w:szCs w:val="24"/>
        </w:rPr>
      </w:pPr>
    </w:p>
    <w:p w14:paraId="7DA90FB3" w14:textId="569A5A27" w:rsidR="0039086B" w:rsidRPr="003C5427" w:rsidRDefault="000A43FA" w:rsidP="00521004">
      <w:pPr>
        <w:spacing w:line="280" w:lineRule="exact"/>
        <w:rPr>
          <w:rFonts w:ascii="Arial" w:hAnsi="Arial" w:cs="Arial"/>
          <w:b/>
          <w:bCs/>
          <w:color w:val="000000"/>
          <w:szCs w:val="21"/>
          <w:shd w:val="clear" w:color="auto" w:fill="FFFFFF"/>
        </w:rPr>
      </w:pPr>
      <w:r w:rsidRPr="003C5427">
        <w:rPr>
          <w:rFonts w:ascii="Arial" w:hAnsi="Arial" w:cs="Arial"/>
          <w:b/>
          <w:bCs/>
          <w:color w:val="000000"/>
          <w:szCs w:val="21"/>
          <w:shd w:val="clear" w:color="auto" w:fill="FFFFFF"/>
        </w:rPr>
        <w:t xml:space="preserve">Worldwide </w:t>
      </w:r>
      <w:r w:rsidRPr="003C5427">
        <w:rPr>
          <w:rFonts w:ascii="Arial" w:hAnsi="Arial" w:cs="Arial" w:hint="eastAsia"/>
          <w:b/>
          <w:bCs/>
          <w:color w:val="000000"/>
          <w:szCs w:val="21"/>
          <w:shd w:val="clear" w:color="auto" w:fill="FFFFFF"/>
        </w:rPr>
        <w:t>A</w:t>
      </w:r>
      <w:r w:rsidRPr="003C5427">
        <w:rPr>
          <w:rFonts w:ascii="Arial" w:hAnsi="Arial" w:cs="Arial"/>
          <w:b/>
          <w:bCs/>
          <w:color w:val="000000"/>
          <w:szCs w:val="21"/>
          <w:shd w:val="clear" w:color="auto" w:fill="FFFFFF"/>
        </w:rPr>
        <w:t>pplication</w:t>
      </w:r>
      <w:r w:rsidR="00EF22B1">
        <w:rPr>
          <w:rFonts w:ascii="Arial" w:hAnsi="Arial" w:cs="Arial"/>
          <w:b/>
          <w:bCs/>
          <w:color w:val="000000"/>
          <w:szCs w:val="21"/>
          <w:shd w:val="clear" w:color="auto" w:fill="FFFFFF"/>
        </w:rPr>
        <w:t xml:space="preserve"> of BP2V2</w:t>
      </w:r>
    </w:p>
    <w:p w14:paraId="5281BC54" w14:textId="50F1F864" w:rsidR="00E05EB6" w:rsidRDefault="00AF7C4B" w:rsidP="00521004">
      <w:pPr>
        <w:spacing w:line="280" w:lineRule="exact"/>
        <w:rPr>
          <w:rFonts w:ascii="Arial" w:hAnsi="Arial" w:cs="Arial"/>
          <w:color w:val="000000"/>
          <w:szCs w:val="21"/>
          <w:shd w:val="clear" w:color="auto" w:fill="FFFFFF"/>
        </w:rPr>
      </w:pPr>
      <w:ins w:id="21" w:author="Cecilia" w:date="2022-09-29T14:04:00Z">
        <w:r>
          <w:rPr>
            <w:rFonts w:ascii="Arial" w:hAnsi="Arial" w:cs="Arial"/>
            <w:noProof/>
            <w:color w:val="000000"/>
            <w:szCs w:val="21"/>
            <w:shd w:val="clear" w:color="auto" w:fill="FFFFFF"/>
          </w:rPr>
          <w:drawing>
            <wp:anchor distT="0" distB="0" distL="114300" distR="114300" simplePos="0" relativeHeight="251675648" behindDoc="0" locked="0" layoutInCell="1" allowOverlap="1" wp14:anchorId="48BD5BDD" wp14:editId="6B30C92B">
              <wp:simplePos x="0" y="0"/>
              <wp:positionH relativeFrom="page">
                <wp:align>center</wp:align>
              </wp:positionH>
              <wp:positionV relativeFrom="paragraph">
                <wp:posOffset>996315</wp:posOffset>
              </wp:positionV>
              <wp:extent cx="5095875" cy="3271520"/>
              <wp:effectExtent l="0" t="0" r="9525" b="508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5875" cy="3271520"/>
                      </a:xfrm>
                      <a:prstGeom prst="rect">
                        <a:avLst/>
                      </a:prstGeom>
                      <a:noFill/>
                      <a:ln>
                        <a:noFill/>
                      </a:ln>
                    </pic:spPr>
                  </pic:pic>
                </a:graphicData>
              </a:graphic>
              <wp14:sizeRelH relativeFrom="margin">
                <wp14:pctWidth>0</wp14:pctWidth>
              </wp14:sizeRelH>
              <wp14:sizeRelV relativeFrom="margin">
                <wp14:pctHeight>0</wp14:pctHeight>
              </wp14:sizeRelV>
            </wp:anchor>
          </w:drawing>
        </w:r>
      </w:ins>
      <w:del w:id="22" w:author="Cecilia" w:date="2022-09-29T14:04:00Z">
        <w:r w:rsidR="009749A7" w:rsidRPr="00F30F08" w:rsidDel="00AF7C4B">
          <w:rPr>
            <w:rFonts w:ascii="Arial" w:hAnsi="Arial" w:cs="Arial"/>
            <w:noProof/>
            <w:color w:val="000000"/>
            <w:szCs w:val="21"/>
            <w:shd w:val="clear" w:color="auto" w:fill="FFFFFF"/>
          </w:rPr>
          <w:drawing>
            <wp:anchor distT="0" distB="0" distL="114300" distR="114300" simplePos="0" relativeHeight="251672576" behindDoc="0" locked="0" layoutInCell="1" allowOverlap="1" wp14:anchorId="6FD3FFC5" wp14:editId="7C8AC17E">
              <wp:simplePos x="0" y="0"/>
              <wp:positionH relativeFrom="margin">
                <wp:posOffset>-6985</wp:posOffset>
              </wp:positionH>
              <wp:positionV relativeFrom="paragraph">
                <wp:posOffset>1053465</wp:posOffset>
              </wp:positionV>
              <wp:extent cx="5667375" cy="3181350"/>
              <wp:effectExtent l="0" t="0" r="9525" b="0"/>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67375" cy="3181350"/>
                      </a:xfrm>
                      <a:prstGeom prst="rect">
                        <a:avLst/>
                      </a:prstGeom>
                      <a:noFill/>
                      <a:ln>
                        <a:noFill/>
                      </a:ln>
                    </pic:spPr>
                  </pic:pic>
                </a:graphicData>
              </a:graphic>
            </wp:anchor>
          </w:drawing>
        </w:r>
      </w:del>
      <w:r w:rsidR="00744C08">
        <w:rPr>
          <w:rFonts w:ascii="Arial" w:hAnsi="Arial" w:cs="Arial"/>
          <w:color w:val="000000"/>
          <w:szCs w:val="21"/>
          <w:shd w:val="clear" w:color="auto" w:fill="FFFFFF"/>
        </w:rPr>
        <w:t>ROE Visual</w:t>
      </w:r>
      <w:r w:rsidR="00176792">
        <w:rPr>
          <w:rFonts w:ascii="Arial" w:hAnsi="Arial" w:cs="Arial"/>
          <w:color w:val="000000"/>
          <w:szCs w:val="21"/>
          <w:shd w:val="clear" w:color="auto" w:fill="FFFFFF"/>
        </w:rPr>
        <w:t>’s</w:t>
      </w:r>
      <w:r w:rsidR="00744C08">
        <w:rPr>
          <w:rFonts w:ascii="Arial" w:hAnsi="Arial" w:cs="Arial"/>
          <w:color w:val="000000"/>
          <w:szCs w:val="21"/>
          <w:shd w:val="clear" w:color="auto" w:fill="FFFFFF"/>
        </w:rPr>
        <w:t xml:space="preserve"> BP2V2 panels </w:t>
      </w:r>
      <w:r w:rsidR="00D0287C">
        <w:rPr>
          <w:rFonts w:ascii="Arial" w:hAnsi="Arial" w:cs="Arial"/>
          <w:color w:val="000000"/>
          <w:szCs w:val="21"/>
          <w:shd w:val="clear" w:color="auto" w:fill="FFFFFF"/>
        </w:rPr>
        <w:t xml:space="preserve">have been </w:t>
      </w:r>
      <w:r w:rsidR="00194FCE">
        <w:rPr>
          <w:rFonts w:ascii="Arial" w:hAnsi="Arial" w:cs="Arial"/>
          <w:color w:val="000000"/>
          <w:szCs w:val="21"/>
          <w:shd w:val="clear" w:color="auto" w:fill="FFFFFF"/>
        </w:rPr>
        <w:t>featured</w:t>
      </w:r>
      <w:r w:rsidR="00744C08">
        <w:rPr>
          <w:rFonts w:ascii="Arial" w:hAnsi="Arial" w:cs="Arial"/>
          <w:color w:val="000000"/>
          <w:szCs w:val="21"/>
          <w:shd w:val="clear" w:color="auto" w:fill="FFFFFF"/>
        </w:rPr>
        <w:t xml:space="preserve"> in </w:t>
      </w:r>
      <w:r w:rsidR="00A809F0">
        <w:rPr>
          <w:rFonts w:ascii="Arial" w:hAnsi="Arial" w:cs="Arial"/>
          <w:color w:val="000000"/>
          <w:szCs w:val="21"/>
          <w:shd w:val="clear" w:color="auto" w:fill="FFFFFF"/>
        </w:rPr>
        <w:t xml:space="preserve">production </w:t>
      </w:r>
      <w:r w:rsidR="00744C08">
        <w:rPr>
          <w:rFonts w:ascii="Arial" w:hAnsi="Arial" w:cs="Arial"/>
          <w:color w:val="000000"/>
          <w:szCs w:val="21"/>
          <w:shd w:val="clear" w:color="auto" w:fill="FFFFFF"/>
        </w:rPr>
        <w:t xml:space="preserve">studios </w:t>
      </w:r>
      <w:r w:rsidR="009223EF">
        <w:rPr>
          <w:rFonts w:ascii="Arial" w:hAnsi="Arial" w:cs="Arial"/>
          <w:color w:val="000000"/>
          <w:szCs w:val="21"/>
          <w:shd w:val="clear" w:color="auto" w:fill="FFFFFF"/>
        </w:rPr>
        <w:t>globally</w:t>
      </w:r>
      <w:r w:rsidR="00176792">
        <w:rPr>
          <w:rFonts w:ascii="Arial" w:hAnsi="Arial" w:cs="Arial"/>
          <w:color w:val="000000"/>
          <w:szCs w:val="21"/>
          <w:shd w:val="clear" w:color="auto" w:fill="FFFFFF"/>
        </w:rPr>
        <w:t xml:space="preserve">, </w:t>
      </w:r>
      <w:r w:rsidR="007846D9">
        <w:rPr>
          <w:rFonts w:ascii="Arial" w:hAnsi="Arial" w:cs="Arial"/>
          <w:color w:val="000000"/>
          <w:szCs w:val="21"/>
          <w:shd w:val="clear" w:color="auto" w:fill="FFFFFF"/>
        </w:rPr>
        <w:t xml:space="preserve">and now </w:t>
      </w:r>
      <w:r w:rsidR="00176792">
        <w:rPr>
          <w:rFonts w:ascii="Arial" w:hAnsi="Arial" w:cs="Arial"/>
          <w:color w:val="000000"/>
          <w:szCs w:val="21"/>
          <w:shd w:val="clear" w:color="auto" w:fill="FFFFFF"/>
        </w:rPr>
        <w:t>mak</w:t>
      </w:r>
      <w:r w:rsidR="007846D9">
        <w:rPr>
          <w:rFonts w:ascii="Arial" w:hAnsi="Arial" w:cs="Arial"/>
          <w:color w:val="000000"/>
          <w:szCs w:val="21"/>
          <w:shd w:val="clear" w:color="auto" w:fill="FFFFFF"/>
        </w:rPr>
        <w:t>e</w:t>
      </w:r>
      <w:r w:rsidR="00176792">
        <w:rPr>
          <w:rFonts w:ascii="Arial" w:hAnsi="Arial" w:cs="Arial"/>
          <w:color w:val="000000"/>
          <w:szCs w:val="21"/>
          <w:shd w:val="clear" w:color="auto" w:fill="FFFFFF"/>
        </w:rPr>
        <w:t xml:space="preserve"> up a significant </w:t>
      </w:r>
      <w:r w:rsidR="00BB7719">
        <w:rPr>
          <w:rFonts w:ascii="Arial" w:hAnsi="Arial" w:cs="Arial"/>
          <w:color w:val="000000"/>
          <w:szCs w:val="21"/>
          <w:shd w:val="clear" w:color="auto" w:fill="FFFFFF"/>
        </w:rPr>
        <w:t xml:space="preserve">market </w:t>
      </w:r>
      <w:r w:rsidR="00176792">
        <w:rPr>
          <w:rFonts w:ascii="Arial" w:hAnsi="Arial" w:cs="Arial"/>
          <w:color w:val="000000"/>
          <w:szCs w:val="21"/>
          <w:shd w:val="clear" w:color="auto" w:fill="FFFFFF"/>
        </w:rPr>
        <w:t>share</w:t>
      </w:r>
      <w:r w:rsidR="00744C08">
        <w:rPr>
          <w:rFonts w:ascii="Arial" w:hAnsi="Arial" w:cs="Arial" w:hint="eastAsia"/>
          <w:color w:val="000000"/>
          <w:szCs w:val="21"/>
          <w:shd w:val="clear" w:color="auto" w:fill="FFFFFF"/>
        </w:rPr>
        <w:t>.</w:t>
      </w:r>
      <w:r w:rsidR="00BB2038">
        <w:rPr>
          <w:rFonts w:ascii="Arial" w:hAnsi="Arial" w:cs="Arial"/>
          <w:color w:val="000000"/>
          <w:szCs w:val="21"/>
          <w:shd w:val="clear" w:color="auto" w:fill="FFFFFF"/>
        </w:rPr>
        <w:t xml:space="preserve"> The</w:t>
      </w:r>
      <w:r w:rsidR="00744C08">
        <w:rPr>
          <w:rFonts w:ascii="Arial" w:hAnsi="Arial" w:cs="Arial"/>
          <w:color w:val="000000"/>
          <w:szCs w:val="21"/>
          <w:shd w:val="clear" w:color="auto" w:fill="FFFFFF"/>
        </w:rPr>
        <w:t xml:space="preserve"> </w:t>
      </w:r>
      <w:r w:rsidR="00377B24">
        <w:rPr>
          <w:rFonts w:ascii="Arial" w:hAnsi="Arial" w:cs="Arial"/>
          <w:color w:val="000000"/>
          <w:szCs w:val="21"/>
          <w:shd w:val="clear" w:color="auto" w:fill="FFFFFF"/>
        </w:rPr>
        <w:t xml:space="preserve">Black Pearl </w:t>
      </w:r>
      <w:r w:rsidR="00194FCE" w:rsidRPr="00194FCE">
        <w:rPr>
          <w:rFonts w:ascii="Arial" w:hAnsi="Arial" w:cs="Arial"/>
          <w:color w:val="000000"/>
          <w:szCs w:val="21"/>
          <w:shd w:val="clear" w:color="auto" w:fill="FFFFFF"/>
        </w:rPr>
        <w:t>series ha</w:t>
      </w:r>
      <w:r w:rsidR="00146483">
        <w:rPr>
          <w:rFonts w:ascii="Arial" w:hAnsi="Arial" w:cs="Arial"/>
          <w:color w:val="000000"/>
          <w:szCs w:val="21"/>
          <w:shd w:val="clear" w:color="auto" w:fill="FFFFFF"/>
        </w:rPr>
        <w:t>s</w:t>
      </w:r>
      <w:r w:rsidR="00194FCE" w:rsidRPr="00194FCE">
        <w:rPr>
          <w:rFonts w:ascii="Arial" w:hAnsi="Arial" w:cs="Arial"/>
          <w:color w:val="000000"/>
          <w:szCs w:val="21"/>
          <w:shd w:val="clear" w:color="auto" w:fill="FFFFFF"/>
        </w:rPr>
        <w:t xml:space="preserve"> won the trust and reputation of various </w:t>
      </w:r>
      <w:r w:rsidR="00D0287C">
        <w:rPr>
          <w:rFonts w:ascii="Arial" w:hAnsi="Arial" w:cs="Arial"/>
          <w:color w:val="000000"/>
          <w:szCs w:val="21"/>
          <w:shd w:val="clear" w:color="auto" w:fill="FFFFFF"/>
        </w:rPr>
        <w:t>clients</w:t>
      </w:r>
      <w:r w:rsidR="00D0287C" w:rsidRPr="00194FCE">
        <w:rPr>
          <w:rFonts w:ascii="Arial" w:hAnsi="Arial" w:cs="Arial"/>
          <w:color w:val="000000"/>
          <w:szCs w:val="21"/>
          <w:shd w:val="clear" w:color="auto" w:fill="FFFFFF"/>
        </w:rPr>
        <w:t xml:space="preserve"> </w:t>
      </w:r>
      <w:r w:rsidR="00197EA3">
        <w:rPr>
          <w:rFonts w:ascii="Arial" w:hAnsi="Arial" w:cs="Arial"/>
          <w:color w:val="000000"/>
          <w:szCs w:val="21"/>
          <w:shd w:val="clear" w:color="auto" w:fill="FFFFFF"/>
        </w:rPr>
        <w:t>throughout</w:t>
      </w:r>
      <w:r w:rsidR="00194FCE" w:rsidRPr="00194FCE">
        <w:rPr>
          <w:rFonts w:ascii="Arial" w:hAnsi="Arial" w:cs="Arial"/>
          <w:color w:val="000000"/>
          <w:szCs w:val="21"/>
          <w:shd w:val="clear" w:color="auto" w:fill="FFFFFF"/>
        </w:rPr>
        <w:t xml:space="preserve"> North America, Europe, </w:t>
      </w:r>
      <w:r w:rsidR="00197EA3">
        <w:rPr>
          <w:rFonts w:ascii="Arial" w:hAnsi="Arial" w:cs="Arial"/>
          <w:color w:val="000000"/>
          <w:szCs w:val="21"/>
          <w:shd w:val="clear" w:color="auto" w:fill="FFFFFF"/>
        </w:rPr>
        <w:t>and</w:t>
      </w:r>
      <w:r w:rsidR="00194FCE" w:rsidRPr="00194FCE">
        <w:rPr>
          <w:rFonts w:ascii="Arial" w:hAnsi="Arial" w:cs="Arial"/>
          <w:color w:val="000000"/>
          <w:szCs w:val="21"/>
          <w:shd w:val="clear" w:color="auto" w:fill="FFFFFF"/>
        </w:rPr>
        <w:t xml:space="preserve"> </w:t>
      </w:r>
      <w:r w:rsidR="00377B24">
        <w:rPr>
          <w:rFonts w:ascii="Arial" w:hAnsi="Arial" w:cs="Arial"/>
          <w:color w:val="000000"/>
          <w:szCs w:val="21"/>
          <w:shd w:val="clear" w:color="auto" w:fill="FFFFFF"/>
        </w:rPr>
        <w:t xml:space="preserve">the </w:t>
      </w:r>
      <w:r w:rsidR="00194FCE" w:rsidRPr="00194FCE">
        <w:rPr>
          <w:rFonts w:ascii="Arial" w:hAnsi="Arial" w:cs="Arial"/>
          <w:color w:val="000000"/>
          <w:szCs w:val="21"/>
          <w:shd w:val="clear" w:color="auto" w:fill="FFFFFF"/>
        </w:rPr>
        <w:t>Asia-Pacific region</w:t>
      </w:r>
      <w:r w:rsidR="00D83618">
        <w:rPr>
          <w:rFonts w:ascii="Arial" w:hAnsi="Arial" w:cs="Arial"/>
          <w:color w:val="000000"/>
          <w:szCs w:val="21"/>
          <w:shd w:val="clear" w:color="auto" w:fill="FFFFFF"/>
        </w:rPr>
        <w:t>, based on its standout performance</w:t>
      </w:r>
      <w:r w:rsidR="00194FCE" w:rsidRPr="00194FCE">
        <w:rPr>
          <w:rFonts w:ascii="Arial" w:hAnsi="Arial" w:cs="Arial"/>
          <w:color w:val="000000"/>
          <w:szCs w:val="21"/>
          <w:shd w:val="clear" w:color="auto" w:fill="FFFFFF"/>
        </w:rPr>
        <w:t>.</w:t>
      </w:r>
      <w:r w:rsidR="00904BF3">
        <w:rPr>
          <w:rFonts w:ascii="Arial" w:hAnsi="Arial" w:cs="Arial"/>
          <w:color w:val="000000"/>
          <w:szCs w:val="21"/>
          <w:shd w:val="clear" w:color="auto" w:fill="FFFFFF"/>
        </w:rPr>
        <w:t xml:space="preserve"> Studios e</w:t>
      </w:r>
      <w:r w:rsidR="00D2326B" w:rsidRPr="00D2326B">
        <w:rPr>
          <w:rFonts w:ascii="Arial" w:hAnsi="Arial" w:cs="Arial"/>
          <w:color w:val="000000"/>
          <w:szCs w:val="21"/>
          <w:shd w:val="clear" w:color="auto" w:fill="FFFFFF"/>
        </w:rPr>
        <w:t xml:space="preserve">quipped with BP2V2 </w:t>
      </w:r>
      <w:r w:rsidR="00A73FBB">
        <w:rPr>
          <w:rFonts w:ascii="Arial" w:hAnsi="Arial" w:cs="Arial"/>
          <w:color w:val="000000"/>
          <w:szCs w:val="21"/>
          <w:shd w:val="clear" w:color="auto" w:fill="FFFFFF"/>
        </w:rPr>
        <w:t>display</w:t>
      </w:r>
      <w:r w:rsidR="00904BF3">
        <w:rPr>
          <w:rFonts w:ascii="Arial" w:hAnsi="Arial" w:cs="Arial"/>
          <w:color w:val="000000"/>
          <w:szCs w:val="21"/>
          <w:shd w:val="clear" w:color="auto" w:fill="FFFFFF"/>
        </w:rPr>
        <w:t>s o</w:t>
      </w:r>
      <w:r w:rsidR="00D2326B" w:rsidRPr="00D2326B">
        <w:rPr>
          <w:rFonts w:ascii="Arial" w:hAnsi="Arial" w:cs="Arial"/>
          <w:color w:val="000000"/>
          <w:szCs w:val="21"/>
          <w:shd w:val="clear" w:color="auto" w:fill="FFFFFF"/>
        </w:rPr>
        <w:t xml:space="preserve">ffer </w:t>
      </w:r>
      <w:proofErr w:type="gramStart"/>
      <w:r w:rsidR="00377B24">
        <w:rPr>
          <w:rFonts w:ascii="Arial" w:hAnsi="Arial" w:cs="Arial"/>
          <w:color w:val="000000"/>
          <w:szCs w:val="21"/>
          <w:shd w:val="clear" w:color="auto" w:fill="FFFFFF"/>
        </w:rPr>
        <w:t>filmmakers</w:t>
      </w:r>
      <w:proofErr w:type="gramEnd"/>
      <w:r w:rsidR="00D2326B" w:rsidRPr="00D2326B">
        <w:rPr>
          <w:rFonts w:ascii="Arial" w:hAnsi="Arial" w:cs="Arial"/>
          <w:color w:val="000000"/>
          <w:szCs w:val="21"/>
          <w:shd w:val="clear" w:color="auto" w:fill="FFFFFF"/>
        </w:rPr>
        <w:t xml:space="preserve"> new </w:t>
      </w:r>
      <w:r w:rsidR="00377B24">
        <w:rPr>
          <w:rFonts w:ascii="Arial" w:hAnsi="Arial" w:cs="Arial"/>
          <w:color w:val="000000"/>
          <w:szCs w:val="21"/>
          <w:shd w:val="clear" w:color="auto" w:fill="FFFFFF"/>
        </w:rPr>
        <w:t>ways</w:t>
      </w:r>
      <w:r w:rsidR="00377B24" w:rsidRPr="00D2326B">
        <w:rPr>
          <w:rFonts w:ascii="Arial" w:hAnsi="Arial" w:cs="Arial"/>
          <w:color w:val="000000"/>
          <w:szCs w:val="21"/>
          <w:shd w:val="clear" w:color="auto" w:fill="FFFFFF"/>
        </w:rPr>
        <w:t xml:space="preserve"> </w:t>
      </w:r>
      <w:r w:rsidR="00D2326B" w:rsidRPr="00D2326B">
        <w:rPr>
          <w:rFonts w:ascii="Arial" w:hAnsi="Arial" w:cs="Arial"/>
          <w:color w:val="000000"/>
          <w:szCs w:val="21"/>
          <w:shd w:val="clear" w:color="auto" w:fill="FFFFFF"/>
        </w:rPr>
        <w:t>to optimize their production workflow, creating flexible and cost-effective shooting solutions.</w:t>
      </w:r>
      <w:r w:rsidR="00A809F0">
        <w:rPr>
          <w:rFonts w:ascii="Arial" w:hAnsi="Arial" w:cs="Arial"/>
          <w:color w:val="000000"/>
          <w:szCs w:val="21"/>
          <w:shd w:val="clear" w:color="auto" w:fill="FFFFFF"/>
        </w:rPr>
        <w:t xml:space="preserve"> </w:t>
      </w:r>
    </w:p>
    <w:p w14:paraId="12413D41" w14:textId="0029572B" w:rsidR="009749A7" w:rsidDel="00AF7C4B" w:rsidRDefault="009749A7">
      <w:pPr>
        <w:spacing w:line="280" w:lineRule="exact"/>
        <w:jc w:val="center"/>
        <w:rPr>
          <w:del w:id="23" w:author="Cecilia" w:date="2022-09-29T14:05:00Z"/>
          <w:rFonts w:ascii="Arial" w:hAnsi="Arial" w:cs="Arial"/>
          <w:color w:val="000000"/>
          <w:szCs w:val="21"/>
          <w:shd w:val="clear" w:color="auto" w:fill="FFFFFF"/>
        </w:rPr>
        <w:pPrChange w:id="24" w:author="Cecilia" w:date="2022-09-29T14:05:00Z">
          <w:pPr>
            <w:spacing w:line="280" w:lineRule="exact"/>
          </w:pPr>
        </w:pPrChange>
      </w:pPr>
    </w:p>
    <w:p w14:paraId="0E7718E5" w14:textId="0C766203" w:rsidR="00EF3296" w:rsidRPr="00203A89" w:rsidRDefault="00EF3296" w:rsidP="00AF7C4B">
      <w:pPr>
        <w:spacing w:line="280" w:lineRule="exact"/>
        <w:jc w:val="center"/>
        <w:rPr>
          <w:rFonts w:ascii="Arial" w:hAnsi="Arial" w:cs="Arial"/>
          <w:noProof/>
          <w:color w:val="000000"/>
          <w:szCs w:val="21"/>
          <w:shd w:val="clear" w:color="auto" w:fill="FFFFFF"/>
        </w:rPr>
      </w:pPr>
      <w:r>
        <w:rPr>
          <w:rFonts w:ascii="Arial" w:hAnsi="Arial" w:cs="Arial"/>
          <w:i/>
          <w:iCs/>
          <w:color w:val="000000"/>
          <w:szCs w:val="21"/>
          <w:shd w:val="clear" w:color="auto" w:fill="FFFFFF"/>
        </w:rPr>
        <w:t xml:space="preserve">The world map above demonstrates current film studios </w:t>
      </w:r>
      <w:r w:rsidR="00A73FBB">
        <w:rPr>
          <w:rFonts w:ascii="Arial" w:hAnsi="Arial" w:cs="Arial"/>
          <w:i/>
          <w:iCs/>
          <w:color w:val="000000"/>
          <w:szCs w:val="21"/>
          <w:shd w:val="clear" w:color="auto" w:fill="FFFFFF"/>
        </w:rPr>
        <w:t>using</w:t>
      </w:r>
      <w:r>
        <w:rPr>
          <w:rFonts w:ascii="Arial" w:hAnsi="Arial" w:cs="Arial"/>
          <w:i/>
          <w:iCs/>
          <w:color w:val="000000"/>
          <w:szCs w:val="21"/>
          <w:shd w:val="clear" w:color="auto" w:fill="FFFFFF"/>
        </w:rPr>
        <w:t xml:space="preserve"> BP2V2 tiles.</w:t>
      </w:r>
    </w:p>
    <w:p w14:paraId="0EFC9116" w14:textId="1CC70C2D" w:rsidR="00E05EB6" w:rsidRDefault="00E05EB6" w:rsidP="00521004">
      <w:pPr>
        <w:spacing w:line="280" w:lineRule="exact"/>
        <w:rPr>
          <w:rFonts w:ascii="Arial" w:hAnsi="Arial" w:cs="Arial"/>
          <w:color w:val="000000"/>
          <w:szCs w:val="21"/>
          <w:shd w:val="clear" w:color="auto" w:fill="FFFFFF"/>
        </w:rPr>
      </w:pPr>
    </w:p>
    <w:p w14:paraId="554961E1" w14:textId="4A844FB0" w:rsidR="00D2326B" w:rsidRDefault="00904BF3" w:rsidP="00521004">
      <w:pPr>
        <w:spacing w:line="280" w:lineRule="exact"/>
        <w:rPr>
          <w:rFonts w:ascii="Arial" w:hAnsi="Arial" w:cs="Arial"/>
          <w:color w:val="000000"/>
          <w:szCs w:val="21"/>
          <w:shd w:val="clear" w:color="auto" w:fill="FFFFFF"/>
        </w:rPr>
      </w:pPr>
      <w:r>
        <w:rPr>
          <w:rFonts w:ascii="Arial" w:hAnsi="Arial" w:cs="Arial"/>
          <w:color w:val="000000"/>
          <w:szCs w:val="21"/>
          <w:shd w:val="clear" w:color="auto" w:fill="FFFFFF"/>
        </w:rPr>
        <w:t>T</w:t>
      </w:r>
      <w:r w:rsidR="003F6E0F" w:rsidRPr="00F30F08">
        <w:rPr>
          <w:rFonts w:ascii="Arial" w:hAnsi="Arial" w:cs="Arial"/>
          <w:color w:val="000000"/>
          <w:szCs w:val="21"/>
          <w:shd w:val="clear" w:color="auto" w:fill="FFFFFF"/>
        </w:rPr>
        <w:t xml:space="preserve">he Black Pearl series has supported </w:t>
      </w:r>
      <w:r w:rsidR="009223EF" w:rsidRPr="00F30F08">
        <w:rPr>
          <w:rFonts w:ascii="Arial" w:hAnsi="Arial" w:cs="Arial"/>
          <w:color w:val="000000"/>
          <w:szCs w:val="21"/>
          <w:shd w:val="clear" w:color="auto" w:fill="FFFFFF"/>
        </w:rPr>
        <w:t xml:space="preserve">a </w:t>
      </w:r>
      <w:r w:rsidR="003F6E0F" w:rsidRPr="00F30F08">
        <w:rPr>
          <w:rFonts w:ascii="Arial" w:hAnsi="Arial" w:cs="Arial"/>
          <w:color w:val="000000"/>
          <w:szCs w:val="21"/>
          <w:shd w:val="clear" w:color="auto" w:fill="FFFFFF"/>
        </w:rPr>
        <w:t xml:space="preserve">number of </w:t>
      </w:r>
      <w:r w:rsidR="00D0287C">
        <w:rPr>
          <w:rFonts w:ascii="Arial" w:hAnsi="Arial" w:cs="Arial"/>
          <w:color w:val="000000"/>
          <w:szCs w:val="21"/>
          <w:shd w:val="clear" w:color="auto" w:fill="FFFFFF"/>
        </w:rPr>
        <w:t>groundbreaking</w:t>
      </w:r>
      <w:r w:rsidR="00D0287C" w:rsidRPr="00F30F08">
        <w:rPr>
          <w:rFonts w:ascii="Arial" w:hAnsi="Arial" w:cs="Arial"/>
          <w:color w:val="000000"/>
          <w:szCs w:val="21"/>
          <w:shd w:val="clear" w:color="auto" w:fill="FFFFFF"/>
        </w:rPr>
        <w:t xml:space="preserve"> </w:t>
      </w:r>
      <w:r w:rsidR="003F6E0F" w:rsidRPr="00F30F08">
        <w:rPr>
          <w:rFonts w:ascii="Arial" w:hAnsi="Arial" w:cs="Arial"/>
          <w:color w:val="000000"/>
          <w:szCs w:val="21"/>
          <w:shd w:val="clear" w:color="auto" w:fill="FFFFFF"/>
        </w:rPr>
        <w:t xml:space="preserve">projects </w:t>
      </w:r>
      <w:r w:rsidR="00EF3296">
        <w:rPr>
          <w:rFonts w:ascii="Arial" w:hAnsi="Arial" w:cs="Arial"/>
          <w:color w:val="000000"/>
          <w:szCs w:val="21"/>
          <w:shd w:val="clear" w:color="auto" w:fill="FFFFFF"/>
        </w:rPr>
        <w:t xml:space="preserve">within </w:t>
      </w:r>
      <w:r w:rsidR="005C11D9">
        <w:rPr>
          <w:rFonts w:ascii="Arial" w:hAnsi="Arial" w:cs="Arial"/>
          <w:color w:val="000000"/>
          <w:szCs w:val="21"/>
          <w:shd w:val="clear" w:color="auto" w:fill="FFFFFF"/>
        </w:rPr>
        <w:t>various</w:t>
      </w:r>
      <w:r w:rsidR="003F6E0F" w:rsidRPr="00F30F08">
        <w:rPr>
          <w:rFonts w:ascii="Arial" w:hAnsi="Arial" w:cs="Arial"/>
          <w:color w:val="000000"/>
          <w:szCs w:val="21"/>
          <w:shd w:val="clear" w:color="auto" w:fill="FFFFFF"/>
        </w:rPr>
        <w:t xml:space="preserve"> application fields.</w:t>
      </w:r>
      <w:r w:rsidR="003F6E0F">
        <w:rPr>
          <w:rFonts w:ascii="Arial" w:hAnsi="Arial" w:cs="Arial"/>
          <w:color w:val="000000"/>
          <w:szCs w:val="21"/>
          <w:shd w:val="clear" w:color="auto" w:fill="FFFFFF"/>
        </w:rPr>
        <w:t xml:space="preserve"> From </w:t>
      </w:r>
      <w:r w:rsidR="00A809F0">
        <w:rPr>
          <w:rFonts w:ascii="Arial" w:hAnsi="Arial" w:cs="Arial"/>
          <w:color w:val="000000"/>
          <w:szCs w:val="21"/>
          <w:shd w:val="clear" w:color="auto" w:fill="FFFFFF"/>
        </w:rPr>
        <w:t>TV and film productions to the rental stage for concerts and exhibitions</w:t>
      </w:r>
      <w:r w:rsidR="00A809F0">
        <w:rPr>
          <w:rFonts w:ascii="Arial" w:hAnsi="Arial" w:cs="Arial" w:hint="eastAsia"/>
          <w:color w:val="000000"/>
          <w:szCs w:val="21"/>
          <w:shd w:val="clear" w:color="auto" w:fill="FFFFFF"/>
        </w:rPr>
        <w:t>,</w:t>
      </w:r>
      <w:r w:rsidR="00A809F0">
        <w:rPr>
          <w:rFonts w:ascii="Arial" w:hAnsi="Arial" w:cs="Arial"/>
          <w:color w:val="000000"/>
          <w:szCs w:val="21"/>
          <w:shd w:val="clear" w:color="auto" w:fill="FFFFFF"/>
        </w:rPr>
        <w:t xml:space="preserve"> </w:t>
      </w:r>
      <w:r w:rsidR="005C11D9">
        <w:rPr>
          <w:rFonts w:ascii="Arial" w:hAnsi="Arial" w:cs="Arial"/>
          <w:color w:val="000000"/>
          <w:szCs w:val="21"/>
          <w:shd w:val="clear" w:color="auto" w:fill="FFFFFF"/>
        </w:rPr>
        <w:t>one-of-a-kind displays</w:t>
      </w:r>
      <w:r w:rsidR="00A809F0">
        <w:rPr>
          <w:rFonts w:ascii="Arial" w:hAnsi="Arial" w:cs="Arial"/>
          <w:color w:val="000000"/>
          <w:szCs w:val="21"/>
          <w:shd w:val="clear" w:color="auto" w:fill="FFFFFF"/>
        </w:rPr>
        <w:t xml:space="preserve"> have been produced on the BP2V2 LED canvas</w:t>
      </w:r>
      <w:r w:rsidR="00485053">
        <w:rPr>
          <w:rFonts w:ascii="Arial" w:hAnsi="Arial" w:cs="Arial"/>
          <w:color w:val="000000"/>
          <w:szCs w:val="21"/>
          <w:shd w:val="clear" w:color="auto" w:fill="FFFFFF"/>
        </w:rPr>
        <w:t xml:space="preserve">, such as </w:t>
      </w:r>
      <w:r w:rsidR="00485053" w:rsidRPr="00204CA3">
        <w:rPr>
          <w:rFonts w:ascii="Arial" w:hAnsi="Arial" w:cs="Arial"/>
          <w:i/>
          <w:iCs/>
          <w:color w:val="000000"/>
          <w:szCs w:val="21"/>
          <w:shd w:val="clear" w:color="auto" w:fill="FFFFFF"/>
        </w:rPr>
        <w:t xml:space="preserve">Star Trek: </w:t>
      </w:r>
      <w:r w:rsidR="00485053" w:rsidRPr="00204CA3">
        <w:rPr>
          <w:rFonts w:ascii="Arial" w:hAnsi="Arial" w:cs="Arial"/>
          <w:i/>
          <w:iCs/>
          <w:color w:val="000000"/>
          <w:szCs w:val="21"/>
          <w:shd w:val="clear" w:color="auto" w:fill="FFFFFF"/>
        </w:rPr>
        <w:lastRenderedPageBreak/>
        <w:t>Strange New Worlds,</w:t>
      </w:r>
      <w:r w:rsidR="00B25AC4" w:rsidRPr="00B25AC4">
        <w:rPr>
          <w:rFonts w:ascii="Arial" w:hAnsi="Arial" w:cs="Arial"/>
          <w:i/>
          <w:iCs/>
          <w:color w:val="000000"/>
          <w:szCs w:val="21"/>
          <w:shd w:val="clear" w:color="auto" w:fill="FFFFFF"/>
        </w:rPr>
        <w:t xml:space="preserve"> </w:t>
      </w:r>
      <w:r w:rsidR="00B25AC4" w:rsidRPr="00204CA3">
        <w:rPr>
          <w:rFonts w:ascii="Arial" w:hAnsi="Arial" w:cs="Arial"/>
          <w:i/>
          <w:iCs/>
          <w:color w:val="000000"/>
          <w:szCs w:val="21"/>
          <w:shd w:val="clear" w:color="auto" w:fill="FFFFFF"/>
        </w:rPr>
        <w:t>KIMI,</w:t>
      </w:r>
      <w:r w:rsidR="001B2172">
        <w:rPr>
          <w:rFonts w:ascii="Arial" w:hAnsi="Arial" w:cs="Arial"/>
          <w:i/>
          <w:iCs/>
          <w:color w:val="000000"/>
          <w:szCs w:val="21"/>
          <w:shd w:val="clear" w:color="auto" w:fill="FFFFFF"/>
        </w:rPr>
        <w:t xml:space="preserve"> </w:t>
      </w:r>
      <w:r w:rsidR="00573460">
        <w:rPr>
          <w:rFonts w:ascii="Arial" w:hAnsi="Arial" w:cs="Arial"/>
          <w:i/>
          <w:iCs/>
          <w:color w:val="000000"/>
          <w:szCs w:val="21"/>
          <w:shd w:val="clear" w:color="auto" w:fill="FFFFFF"/>
        </w:rPr>
        <w:t>MJ: The Musical,</w:t>
      </w:r>
      <w:r w:rsidR="00485053" w:rsidRPr="00204CA3">
        <w:rPr>
          <w:rFonts w:ascii="Arial" w:hAnsi="Arial" w:cs="Arial"/>
          <w:i/>
          <w:iCs/>
          <w:color w:val="000000"/>
          <w:szCs w:val="21"/>
          <w:shd w:val="clear" w:color="auto" w:fill="FFFFFF"/>
        </w:rPr>
        <w:t xml:space="preserve"> ABBA </w:t>
      </w:r>
      <w:r w:rsidR="00485053" w:rsidRPr="005C11D9">
        <w:rPr>
          <w:rFonts w:ascii="Arial" w:hAnsi="Arial" w:cs="Arial"/>
          <w:i/>
          <w:iCs/>
          <w:color w:val="000000"/>
          <w:szCs w:val="21"/>
          <w:shd w:val="clear" w:color="auto" w:fill="FFFFFF"/>
        </w:rPr>
        <w:t>Voyage concert</w:t>
      </w:r>
      <w:r w:rsidR="00485053" w:rsidRPr="00B25AC4">
        <w:rPr>
          <w:rFonts w:ascii="Arial" w:eastAsia="微软雅黑" w:hAnsi="Arial" w:cs="Arial"/>
          <w:i/>
          <w:iCs/>
        </w:rPr>
        <w:t xml:space="preserve">, </w:t>
      </w:r>
      <w:r w:rsidR="005C11D9">
        <w:rPr>
          <w:rFonts w:ascii="Arial" w:hAnsi="Arial" w:cs="Arial"/>
          <w:color w:val="000000"/>
          <w:szCs w:val="21"/>
          <w:shd w:val="clear" w:color="auto" w:fill="FFFFFF"/>
        </w:rPr>
        <w:t>and many more.</w:t>
      </w:r>
    </w:p>
    <w:p w14:paraId="3BE27B8A" w14:textId="77777777" w:rsidR="005C11D9" w:rsidRPr="005C11D9" w:rsidRDefault="005C11D9" w:rsidP="00521004">
      <w:pPr>
        <w:spacing w:line="280" w:lineRule="exact"/>
        <w:rPr>
          <w:rFonts w:ascii="Arial" w:hAnsi="Arial" w:cs="Arial"/>
          <w:color w:val="000000"/>
          <w:szCs w:val="21"/>
          <w:shd w:val="clear" w:color="auto" w:fill="FFFFFF"/>
        </w:rPr>
      </w:pPr>
    </w:p>
    <w:p w14:paraId="5D4A86C2" w14:textId="7BE84E76" w:rsidR="00AA67B7" w:rsidRPr="00770544" w:rsidRDefault="00AA67B7" w:rsidP="00AA67B7">
      <w:pPr>
        <w:spacing w:line="280" w:lineRule="exact"/>
        <w:rPr>
          <w:rFonts w:ascii="Myriad Pro" w:hAnsi="Myriad Pro"/>
          <w:kern w:val="0"/>
          <w:sz w:val="24"/>
          <w:szCs w:val="24"/>
        </w:rPr>
      </w:pPr>
      <w:r>
        <w:rPr>
          <w:rFonts w:ascii="Arial" w:hAnsi="Arial" w:cs="Arial"/>
          <w:color w:val="000000"/>
          <w:szCs w:val="21"/>
          <w:shd w:val="clear" w:color="auto" w:fill="FFFFFF"/>
        </w:rPr>
        <w:t xml:space="preserve">The ROE Visual team is grateful to </w:t>
      </w:r>
      <w:r w:rsidR="007E69CF">
        <w:rPr>
          <w:rFonts w:ascii="Arial" w:hAnsi="Arial" w:cs="Arial"/>
          <w:color w:val="000000"/>
          <w:szCs w:val="21"/>
          <w:shd w:val="clear" w:color="auto" w:fill="FFFFFF"/>
        </w:rPr>
        <w:t>witness the global success</w:t>
      </w:r>
      <w:r w:rsidR="005C11D9">
        <w:rPr>
          <w:rFonts w:ascii="Arial" w:hAnsi="Arial" w:cs="Arial"/>
          <w:color w:val="000000"/>
          <w:szCs w:val="21"/>
          <w:shd w:val="clear" w:color="auto" w:fill="FFFFFF"/>
        </w:rPr>
        <w:t xml:space="preserve"> of the </w:t>
      </w:r>
      <w:r>
        <w:rPr>
          <w:rFonts w:ascii="Arial" w:hAnsi="Arial" w:cs="Arial"/>
          <w:color w:val="000000"/>
          <w:szCs w:val="21"/>
          <w:shd w:val="clear" w:color="auto" w:fill="FFFFFF"/>
        </w:rPr>
        <w:t xml:space="preserve">Black Pearl </w:t>
      </w:r>
      <w:r w:rsidR="005C11D9">
        <w:rPr>
          <w:rFonts w:ascii="Arial" w:hAnsi="Arial" w:cs="Arial"/>
          <w:color w:val="000000"/>
          <w:szCs w:val="21"/>
          <w:shd w:val="clear" w:color="auto" w:fill="FFFFFF"/>
        </w:rPr>
        <w:t>series</w:t>
      </w:r>
      <w:r>
        <w:rPr>
          <w:rFonts w:ascii="Arial" w:hAnsi="Arial" w:cs="Arial"/>
          <w:color w:val="000000"/>
          <w:szCs w:val="21"/>
          <w:shd w:val="clear" w:color="auto" w:fill="FFFFFF"/>
        </w:rPr>
        <w:t xml:space="preserve"> thanks to the trust and support from </w:t>
      </w:r>
      <w:r w:rsidR="007E69CF">
        <w:rPr>
          <w:rFonts w:ascii="Arial" w:hAnsi="Arial" w:cs="Arial"/>
          <w:color w:val="000000"/>
          <w:szCs w:val="21"/>
          <w:shd w:val="clear" w:color="auto" w:fill="FFFFFF"/>
        </w:rPr>
        <w:t>its</w:t>
      </w:r>
      <w:r w:rsidR="00F6610C">
        <w:rPr>
          <w:rFonts w:ascii="Arial" w:hAnsi="Arial" w:cs="Arial"/>
          <w:color w:val="000000"/>
          <w:szCs w:val="21"/>
          <w:shd w:val="clear" w:color="auto" w:fill="FFFFFF"/>
        </w:rPr>
        <w:t xml:space="preserve"> </w:t>
      </w:r>
      <w:r>
        <w:rPr>
          <w:rFonts w:ascii="Arial" w:hAnsi="Arial" w:cs="Arial"/>
          <w:color w:val="000000"/>
          <w:szCs w:val="21"/>
          <w:shd w:val="clear" w:color="auto" w:fill="FFFFFF"/>
        </w:rPr>
        <w:t>customer</w:t>
      </w:r>
      <w:r w:rsidR="007E69CF">
        <w:rPr>
          <w:rFonts w:ascii="Arial" w:hAnsi="Arial" w:cs="Arial"/>
          <w:color w:val="000000"/>
          <w:szCs w:val="21"/>
          <w:shd w:val="clear" w:color="auto" w:fill="FFFFFF"/>
        </w:rPr>
        <w:t>s</w:t>
      </w:r>
      <w:r w:rsidR="00F6610C">
        <w:rPr>
          <w:rFonts w:ascii="Arial" w:hAnsi="Arial" w:cs="Arial"/>
          <w:color w:val="000000"/>
          <w:szCs w:val="21"/>
          <w:shd w:val="clear" w:color="auto" w:fill="FFFFFF"/>
        </w:rPr>
        <w:t xml:space="preserve"> and</w:t>
      </w:r>
      <w:r>
        <w:rPr>
          <w:rFonts w:ascii="Arial" w:hAnsi="Arial" w:cs="Arial"/>
          <w:color w:val="000000"/>
          <w:szCs w:val="21"/>
          <w:shd w:val="clear" w:color="auto" w:fill="FFFFFF"/>
        </w:rPr>
        <w:t xml:space="preserve"> partner</w:t>
      </w:r>
      <w:r w:rsidR="007E69CF">
        <w:rPr>
          <w:rFonts w:ascii="Arial" w:hAnsi="Arial" w:cs="Arial"/>
          <w:color w:val="000000"/>
          <w:szCs w:val="21"/>
          <w:shd w:val="clear" w:color="auto" w:fill="FFFFFF"/>
        </w:rPr>
        <w:t>s</w:t>
      </w:r>
      <w:r>
        <w:rPr>
          <w:rFonts w:ascii="Arial" w:hAnsi="Arial" w:cs="Arial"/>
          <w:color w:val="000000"/>
          <w:szCs w:val="21"/>
          <w:shd w:val="clear" w:color="auto" w:fill="FFFFFF"/>
        </w:rPr>
        <w:t>.</w:t>
      </w:r>
      <w:r>
        <w:rPr>
          <w:rFonts w:ascii="Myriad Pro" w:hAnsi="Myriad Pro" w:hint="eastAsia"/>
          <w:kern w:val="0"/>
          <w:sz w:val="24"/>
          <w:szCs w:val="24"/>
        </w:rPr>
        <w:t xml:space="preserve"> </w:t>
      </w:r>
      <w:r w:rsidR="00F6610C" w:rsidRPr="00B25AC4">
        <w:rPr>
          <w:rFonts w:ascii="Arial" w:hAnsi="Arial" w:cs="Arial"/>
          <w:kern w:val="0"/>
          <w:szCs w:val="21"/>
        </w:rPr>
        <w:t>As the virtual production space continues to grow,</w:t>
      </w:r>
      <w:r w:rsidR="00170399" w:rsidRPr="00B25AC4">
        <w:rPr>
          <w:rFonts w:ascii="Arial" w:hAnsi="Arial" w:cs="Arial"/>
          <w:kern w:val="0"/>
          <w:szCs w:val="21"/>
        </w:rPr>
        <w:t xml:space="preserve"> so does the demand for</w:t>
      </w:r>
      <w:r w:rsidR="00170399">
        <w:rPr>
          <w:rFonts w:ascii="Arial" w:hAnsi="Arial" w:cs="Arial"/>
          <w:kern w:val="0"/>
          <w:szCs w:val="21"/>
        </w:rPr>
        <w:t xml:space="preserve"> high-quality components.</w:t>
      </w:r>
      <w:r w:rsidR="00F6610C" w:rsidRPr="00B25AC4">
        <w:rPr>
          <w:rFonts w:ascii="Arial" w:hAnsi="Arial" w:cs="Arial"/>
          <w:kern w:val="0"/>
          <w:sz w:val="24"/>
          <w:szCs w:val="24"/>
        </w:rPr>
        <w:t xml:space="preserve"> </w:t>
      </w:r>
      <w:r w:rsidRPr="00882124">
        <w:rPr>
          <w:rFonts w:ascii="Arial" w:hAnsi="Arial" w:cs="Arial"/>
          <w:color w:val="000000"/>
          <w:szCs w:val="21"/>
          <w:shd w:val="clear" w:color="auto" w:fill="FFFFFF"/>
        </w:rPr>
        <w:t>Receiv</w:t>
      </w:r>
      <w:r w:rsidR="000C4B64">
        <w:rPr>
          <w:rFonts w:ascii="Arial" w:hAnsi="Arial" w:cs="Arial"/>
          <w:color w:val="000000"/>
          <w:szCs w:val="21"/>
          <w:shd w:val="clear" w:color="auto" w:fill="FFFFFF"/>
        </w:rPr>
        <w:t>ing</w:t>
      </w:r>
      <w:r w:rsidRPr="00882124">
        <w:rPr>
          <w:rFonts w:ascii="Arial" w:hAnsi="Arial" w:cs="Arial"/>
          <w:color w:val="000000"/>
          <w:szCs w:val="21"/>
          <w:shd w:val="clear" w:color="auto" w:fill="FFFFFF"/>
        </w:rPr>
        <w:t xml:space="preserve"> various industry awards, praises, and recognition, the </w:t>
      </w:r>
      <w:r w:rsidR="000C4B64">
        <w:rPr>
          <w:rFonts w:ascii="Arial" w:hAnsi="Arial" w:cs="Arial"/>
          <w:color w:val="000000"/>
          <w:szCs w:val="21"/>
          <w:shd w:val="clear" w:color="auto" w:fill="FFFFFF"/>
        </w:rPr>
        <w:t>BP2V2</w:t>
      </w:r>
      <w:r w:rsidRPr="00882124">
        <w:rPr>
          <w:rFonts w:ascii="Arial" w:hAnsi="Arial" w:cs="Arial"/>
          <w:color w:val="000000"/>
          <w:szCs w:val="21"/>
          <w:shd w:val="clear" w:color="auto" w:fill="FFFFFF"/>
        </w:rPr>
        <w:t xml:space="preserve"> proves to be the optimal solution in </w:t>
      </w:r>
      <w:r w:rsidR="00D0287C">
        <w:rPr>
          <w:rFonts w:ascii="Arial" w:hAnsi="Arial" w:cs="Arial"/>
          <w:color w:val="000000"/>
          <w:szCs w:val="21"/>
          <w:shd w:val="clear" w:color="auto" w:fill="FFFFFF"/>
        </w:rPr>
        <w:t>LED display technology</w:t>
      </w:r>
      <w:r w:rsidR="000C4B64">
        <w:rPr>
          <w:rFonts w:ascii="Arial" w:hAnsi="Arial" w:cs="Arial"/>
          <w:color w:val="000000"/>
          <w:szCs w:val="21"/>
          <w:shd w:val="clear" w:color="auto" w:fill="FFFFFF"/>
        </w:rPr>
        <w:t xml:space="preserve"> around the world</w:t>
      </w:r>
      <w:r w:rsidRPr="00882124">
        <w:rPr>
          <w:rFonts w:ascii="Arial" w:hAnsi="Arial" w:cs="Arial"/>
          <w:color w:val="000000"/>
          <w:szCs w:val="21"/>
          <w:shd w:val="clear" w:color="auto" w:fill="FFFFFF"/>
        </w:rPr>
        <w:t>.</w:t>
      </w:r>
    </w:p>
    <w:p w14:paraId="68D52572" w14:textId="77777777" w:rsidR="00525203" w:rsidRDefault="00525203" w:rsidP="00521004">
      <w:pPr>
        <w:spacing w:line="280" w:lineRule="exact"/>
        <w:rPr>
          <w:rFonts w:ascii="Arial" w:hAnsi="Arial" w:cs="Arial"/>
          <w:color w:val="000000"/>
          <w:szCs w:val="21"/>
          <w:shd w:val="clear" w:color="auto" w:fill="FFFFFF"/>
        </w:rPr>
      </w:pPr>
    </w:p>
    <w:p w14:paraId="06CF7F3C" w14:textId="21B1CB06" w:rsidR="000A6903" w:rsidRDefault="003C032E" w:rsidP="000A6903">
      <w:pPr>
        <w:spacing w:line="280" w:lineRule="exact"/>
        <w:rPr>
          <w:rFonts w:ascii="Arial" w:hAnsi="Arial" w:cs="Arial"/>
          <w:color w:val="000000"/>
          <w:szCs w:val="21"/>
          <w:shd w:val="clear" w:color="auto" w:fill="FFFFFF"/>
        </w:rPr>
      </w:pPr>
      <w:r>
        <w:rPr>
          <w:rFonts w:ascii="Arial" w:hAnsi="Arial" w:cs="Arial"/>
          <w:b/>
          <w:bCs/>
          <w:color w:val="000000"/>
          <w:szCs w:val="21"/>
          <w:shd w:val="clear" w:color="auto" w:fill="FFFFFF"/>
        </w:rPr>
        <w:t>Tech</w:t>
      </w:r>
      <w:r w:rsidR="00C7464F">
        <w:rPr>
          <w:rFonts w:ascii="Arial" w:hAnsi="Arial" w:cs="Arial"/>
          <w:b/>
          <w:bCs/>
          <w:color w:val="000000"/>
          <w:szCs w:val="21"/>
          <w:shd w:val="clear" w:color="auto" w:fill="FFFFFF"/>
        </w:rPr>
        <w:t>nology Behind</w:t>
      </w:r>
      <w:r w:rsidR="000A6903" w:rsidRPr="003C5427">
        <w:rPr>
          <w:rFonts w:ascii="Arial" w:hAnsi="Arial" w:cs="Arial"/>
          <w:b/>
          <w:bCs/>
          <w:color w:val="000000"/>
          <w:szCs w:val="21"/>
          <w:shd w:val="clear" w:color="auto" w:fill="FFFFFF"/>
        </w:rPr>
        <w:t xml:space="preserve"> </w:t>
      </w:r>
      <w:r w:rsidR="00794D09">
        <w:rPr>
          <w:rFonts w:ascii="Arial" w:hAnsi="Arial" w:cs="Arial"/>
          <w:b/>
          <w:bCs/>
          <w:color w:val="000000"/>
          <w:szCs w:val="21"/>
          <w:shd w:val="clear" w:color="auto" w:fill="FFFFFF"/>
        </w:rPr>
        <w:t xml:space="preserve">the </w:t>
      </w:r>
      <w:r w:rsidR="000A6903" w:rsidRPr="003C5427">
        <w:rPr>
          <w:rFonts w:ascii="Arial" w:hAnsi="Arial" w:cs="Arial"/>
          <w:b/>
          <w:bCs/>
          <w:color w:val="000000"/>
          <w:szCs w:val="21"/>
          <w:shd w:val="clear" w:color="auto" w:fill="FFFFFF"/>
        </w:rPr>
        <w:t>Black Pearl Series</w:t>
      </w:r>
    </w:p>
    <w:p w14:paraId="6150DAF1" w14:textId="322F252A" w:rsidR="000A6903" w:rsidRDefault="00FF12DF" w:rsidP="000A6903">
      <w:pPr>
        <w:spacing w:line="280" w:lineRule="exact"/>
        <w:rPr>
          <w:rFonts w:ascii="Arial" w:hAnsi="Arial" w:cs="Arial"/>
          <w:color w:val="000000"/>
          <w:szCs w:val="21"/>
          <w:shd w:val="clear" w:color="auto" w:fill="FFFFFF"/>
        </w:rPr>
      </w:pPr>
      <w:r>
        <w:rPr>
          <w:rFonts w:ascii="Arial" w:hAnsi="Arial" w:cs="Arial"/>
          <w:noProof/>
          <w:color w:val="000000"/>
          <w:szCs w:val="21"/>
          <w:shd w:val="clear" w:color="auto" w:fill="FFFFFF"/>
        </w:rPr>
        <w:drawing>
          <wp:anchor distT="0" distB="0" distL="114300" distR="114300" simplePos="0" relativeHeight="251674624" behindDoc="0" locked="0" layoutInCell="1" allowOverlap="1" wp14:anchorId="75EC2797" wp14:editId="5264C67A">
            <wp:simplePos x="0" y="0"/>
            <wp:positionH relativeFrom="margin">
              <wp:posOffset>-55880</wp:posOffset>
            </wp:positionH>
            <wp:positionV relativeFrom="paragraph">
              <wp:posOffset>1172224</wp:posOffset>
            </wp:positionV>
            <wp:extent cx="5667375" cy="990600"/>
            <wp:effectExtent l="0" t="0" r="9525" b="0"/>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7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09F0">
        <w:rPr>
          <w:rFonts w:ascii="Arial" w:hAnsi="Arial" w:cs="Arial"/>
          <w:color w:val="000000"/>
          <w:szCs w:val="21"/>
          <w:shd w:val="clear" w:color="auto" w:fill="FFFFFF"/>
        </w:rPr>
        <w:t>T</w:t>
      </w:r>
      <w:r w:rsidR="002E7CDD">
        <w:rPr>
          <w:rFonts w:ascii="Arial" w:hAnsi="Arial" w:cs="Arial"/>
          <w:color w:val="000000"/>
          <w:szCs w:val="21"/>
          <w:shd w:val="clear" w:color="auto" w:fill="FFFFFF"/>
        </w:rPr>
        <w:t>he Black Pearl series offers a user-friendly and innovative design</w:t>
      </w:r>
      <w:r w:rsidR="00794D09">
        <w:rPr>
          <w:rFonts w:ascii="Arial" w:hAnsi="Arial" w:cs="Arial"/>
          <w:color w:val="000000"/>
          <w:szCs w:val="21"/>
          <w:shd w:val="clear" w:color="auto" w:fill="FFFFFF"/>
        </w:rPr>
        <w:t>, a</w:t>
      </w:r>
      <w:r w:rsidR="002E7CDD">
        <w:rPr>
          <w:rFonts w:ascii="Arial" w:hAnsi="Arial" w:cs="Arial"/>
          <w:color w:val="000000"/>
          <w:szCs w:val="21"/>
          <w:shd w:val="clear" w:color="auto" w:fill="FFFFFF"/>
        </w:rPr>
        <w:t>vailable in a pixel pitch of 2.8mm</w:t>
      </w:r>
      <w:r w:rsidR="00794D09">
        <w:rPr>
          <w:rFonts w:ascii="Arial" w:hAnsi="Arial" w:cs="Arial"/>
          <w:color w:val="000000"/>
          <w:szCs w:val="21"/>
          <w:shd w:val="clear" w:color="auto" w:fill="FFFFFF"/>
        </w:rPr>
        <w:t>.</w:t>
      </w:r>
      <w:r w:rsidR="00D60891">
        <w:rPr>
          <w:rFonts w:ascii="Arial" w:hAnsi="Arial" w:cs="Arial"/>
          <w:color w:val="000000"/>
          <w:szCs w:val="21"/>
          <w:shd w:val="clear" w:color="auto" w:fill="FFFFFF"/>
        </w:rPr>
        <w:t xml:space="preserve"> </w:t>
      </w:r>
      <w:r>
        <w:rPr>
          <w:rFonts w:ascii="Arial" w:hAnsi="Arial" w:cs="Arial"/>
          <w:color w:val="000000"/>
          <w:szCs w:val="21"/>
          <w:shd w:val="clear" w:color="auto" w:fill="FFFFFF"/>
        </w:rPr>
        <w:t xml:space="preserve">The </w:t>
      </w:r>
      <w:r w:rsidR="00B47E69">
        <w:rPr>
          <w:rFonts w:ascii="Arial" w:hAnsi="Arial" w:cs="Arial"/>
          <w:color w:val="000000"/>
          <w:szCs w:val="21"/>
          <w:shd w:val="clear" w:color="auto" w:fill="FFFFFF"/>
        </w:rPr>
        <w:t xml:space="preserve">BP2V2 delivers </w:t>
      </w:r>
      <w:r>
        <w:rPr>
          <w:rFonts w:ascii="Arial" w:hAnsi="Arial" w:cs="Arial"/>
          <w:color w:val="000000"/>
          <w:szCs w:val="21"/>
          <w:shd w:val="clear" w:color="auto" w:fill="FFFFFF"/>
        </w:rPr>
        <w:t xml:space="preserve">a </w:t>
      </w:r>
      <w:r w:rsidR="00B47E69">
        <w:rPr>
          <w:rFonts w:ascii="Arial" w:hAnsi="Arial" w:cs="Arial"/>
          <w:color w:val="000000"/>
          <w:szCs w:val="21"/>
          <w:shd w:val="clear" w:color="auto" w:fill="FFFFFF"/>
        </w:rPr>
        <w:t>trusted</w:t>
      </w:r>
      <w:r w:rsidR="00510AF1">
        <w:rPr>
          <w:rFonts w:ascii="Arial" w:hAnsi="Arial" w:cs="Arial"/>
          <w:color w:val="000000"/>
          <w:szCs w:val="21"/>
          <w:shd w:val="clear" w:color="auto" w:fill="FFFFFF"/>
        </w:rPr>
        <w:t xml:space="preserve"> performance with high-speed components and true-to-co</w:t>
      </w:r>
      <w:r w:rsidR="00204CA3">
        <w:rPr>
          <w:rFonts w:ascii="Arial" w:hAnsi="Arial" w:cs="Arial"/>
          <w:color w:val="000000"/>
          <w:szCs w:val="21"/>
          <w:shd w:val="clear" w:color="auto" w:fill="FFFFFF"/>
        </w:rPr>
        <w:t>n</w:t>
      </w:r>
      <w:r w:rsidR="00510AF1">
        <w:rPr>
          <w:rFonts w:ascii="Arial" w:hAnsi="Arial" w:cs="Arial"/>
          <w:color w:val="000000"/>
          <w:szCs w:val="21"/>
          <w:shd w:val="clear" w:color="auto" w:fill="FFFFFF"/>
        </w:rPr>
        <w:t xml:space="preserve">tent color representation, adding </w:t>
      </w:r>
      <w:r>
        <w:rPr>
          <w:rFonts w:ascii="Arial" w:hAnsi="Arial" w:cs="Arial"/>
          <w:color w:val="000000"/>
          <w:szCs w:val="21"/>
          <w:shd w:val="clear" w:color="auto" w:fill="FFFFFF"/>
        </w:rPr>
        <w:t>a more streamlined</w:t>
      </w:r>
      <w:r w:rsidR="00510AF1">
        <w:rPr>
          <w:rFonts w:ascii="Arial" w:hAnsi="Arial" w:cs="Arial"/>
          <w:color w:val="000000"/>
          <w:szCs w:val="21"/>
          <w:shd w:val="clear" w:color="auto" w:fill="FFFFFF"/>
        </w:rPr>
        <w:t xml:space="preserve"> camera setup and handling</w:t>
      </w:r>
      <w:r w:rsidR="005B71B8">
        <w:rPr>
          <w:rFonts w:ascii="Arial" w:hAnsi="Arial" w:cs="Arial"/>
          <w:color w:val="000000"/>
          <w:szCs w:val="21"/>
          <w:shd w:val="clear" w:color="auto" w:fill="FFFFFF"/>
        </w:rPr>
        <w:t xml:space="preserve"> experience</w:t>
      </w:r>
      <w:r>
        <w:rPr>
          <w:rFonts w:ascii="Arial" w:hAnsi="Arial" w:cs="Arial"/>
          <w:color w:val="000000"/>
          <w:szCs w:val="21"/>
          <w:shd w:val="clear" w:color="auto" w:fill="FFFFFF"/>
        </w:rPr>
        <w:t xml:space="preserve">. </w:t>
      </w:r>
      <w:r w:rsidR="005F7FDA">
        <w:rPr>
          <w:rFonts w:ascii="Arial" w:hAnsi="Arial" w:cs="Arial"/>
          <w:color w:val="000000"/>
          <w:szCs w:val="21"/>
          <w:shd w:val="clear" w:color="auto" w:fill="FFFFFF"/>
        </w:rPr>
        <w:t>W</w:t>
      </w:r>
      <w:r w:rsidR="000A6903">
        <w:rPr>
          <w:rFonts w:ascii="Arial" w:hAnsi="Arial" w:cs="Arial" w:hint="eastAsia"/>
          <w:color w:val="000000"/>
          <w:szCs w:val="21"/>
          <w:shd w:val="clear" w:color="auto" w:fill="FFFFFF"/>
        </w:rPr>
        <w:t>ith</w:t>
      </w:r>
      <w:r w:rsidR="000A6903">
        <w:rPr>
          <w:rFonts w:ascii="Arial" w:hAnsi="Arial" w:cs="Arial"/>
          <w:color w:val="000000"/>
          <w:szCs w:val="21"/>
          <w:shd w:val="clear" w:color="auto" w:fill="FFFFFF"/>
        </w:rPr>
        <w:t xml:space="preserve"> its excellent features in product design and performance, the</w:t>
      </w:r>
      <w:r w:rsidR="00EC2998">
        <w:rPr>
          <w:rFonts w:ascii="Arial" w:hAnsi="Arial" w:cs="Arial"/>
          <w:color w:val="000000"/>
          <w:szCs w:val="21"/>
          <w:shd w:val="clear" w:color="auto" w:fill="FFFFFF"/>
        </w:rPr>
        <w:t xml:space="preserve"> </w:t>
      </w:r>
      <w:r w:rsidR="000A6903">
        <w:rPr>
          <w:rFonts w:ascii="Arial" w:hAnsi="Arial" w:cs="Arial"/>
          <w:color w:val="000000"/>
          <w:szCs w:val="21"/>
          <w:shd w:val="clear" w:color="auto" w:fill="FFFFFF"/>
        </w:rPr>
        <w:t xml:space="preserve">series has been </w:t>
      </w:r>
      <w:r w:rsidR="003E7751">
        <w:rPr>
          <w:rFonts w:ascii="Arial" w:hAnsi="Arial" w:cs="Arial"/>
          <w:color w:val="000000"/>
          <w:szCs w:val="21"/>
          <w:shd w:val="clear" w:color="auto" w:fill="FFFFFF"/>
        </w:rPr>
        <w:t xml:space="preserve">awarded </w:t>
      </w:r>
      <w:r w:rsidR="000A6903">
        <w:rPr>
          <w:rFonts w:ascii="Arial" w:hAnsi="Arial" w:cs="Arial"/>
          <w:color w:val="000000"/>
          <w:szCs w:val="21"/>
          <w:shd w:val="clear" w:color="auto" w:fill="FFFFFF"/>
        </w:rPr>
        <w:t xml:space="preserve">various industry honors </w:t>
      </w:r>
      <w:r w:rsidR="00DD2894">
        <w:rPr>
          <w:rFonts w:ascii="Arial" w:hAnsi="Arial" w:cs="Arial"/>
          <w:color w:val="000000"/>
          <w:szCs w:val="21"/>
          <w:shd w:val="clear" w:color="auto" w:fill="FFFFFF"/>
        </w:rPr>
        <w:t xml:space="preserve">over the </w:t>
      </w:r>
      <w:r w:rsidR="000A6903">
        <w:rPr>
          <w:rFonts w:ascii="Arial" w:hAnsi="Arial" w:cs="Arial"/>
          <w:color w:val="000000"/>
          <w:szCs w:val="21"/>
          <w:shd w:val="clear" w:color="auto" w:fill="FFFFFF"/>
        </w:rPr>
        <w:t>years, including Red Dot</w:t>
      </w:r>
      <w:r w:rsidR="009223EF">
        <w:rPr>
          <w:rFonts w:ascii="Arial" w:hAnsi="Arial" w:cs="Arial"/>
          <w:color w:val="000000"/>
          <w:szCs w:val="21"/>
          <w:shd w:val="clear" w:color="auto" w:fill="FFFFFF"/>
        </w:rPr>
        <w:t xml:space="preserve"> </w:t>
      </w:r>
      <w:r w:rsidR="000A6903">
        <w:rPr>
          <w:rFonts w:ascii="Arial" w:hAnsi="Arial" w:cs="Arial"/>
          <w:color w:val="000000"/>
          <w:szCs w:val="21"/>
          <w:shd w:val="clear" w:color="auto" w:fill="FFFFFF"/>
        </w:rPr>
        <w:t xml:space="preserve">Awards, </w:t>
      </w:r>
      <w:proofErr w:type="spellStart"/>
      <w:r w:rsidR="000A6903">
        <w:rPr>
          <w:rFonts w:ascii="Arial" w:hAnsi="Arial" w:cs="Arial"/>
          <w:color w:val="000000"/>
          <w:szCs w:val="21"/>
          <w:shd w:val="clear" w:color="auto" w:fill="FFFFFF"/>
        </w:rPr>
        <w:t>iF</w:t>
      </w:r>
      <w:proofErr w:type="spellEnd"/>
      <w:r w:rsidR="000A6903">
        <w:rPr>
          <w:rFonts w:ascii="Arial" w:hAnsi="Arial" w:cs="Arial"/>
          <w:color w:val="000000"/>
          <w:szCs w:val="21"/>
          <w:shd w:val="clear" w:color="auto" w:fill="FFFFFF"/>
        </w:rPr>
        <w:t xml:space="preserve"> Gold Award, IDEA Gold Award, </w:t>
      </w:r>
      <w:proofErr w:type="spellStart"/>
      <w:r w:rsidR="000A6903">
        <w:rPr>
          <w:rFonts w:ascii="Arial" w:hAnsi="Arial" w:cs="Arial"/>
          <w:color w:val="000000"/>
          <w:szCs w:val="21"/>
          <w:shd w:val="clear" w:color="auto" w:fill="FFFFFF"/>
        </w:rPr>
        <w:t>Parnelli</w:t>
      </w:r>
      <w:proofErr w:type="spellEnd"/>
      <w:r w:rsidR="000A6903">
        <w:rPr>
          <w:rFonts w:ascii="Arial" w:hAnsi="Arial" w:cs="Arial"/>
          <w:color w:val="000000"/>
          <w:szCs w:val="21"/>
          <w:shd w:val="clear" w:color="auto" w:fill="FFFFFF"/>
        </w:rPr>
        <w:t xml:space="preserve"> Award, </w:t>
      </w:r>
      <w:r w:rsidR="00DD2894">
        <w:rPr>
          <w:rFonts w:ascii="Arial" w:hAnsi="Arial" w:cs="Arial"/>
          <w:color w:val="000000"/>
          <w:szCs w:val="21"/>
          <w:shd w:val="clear" w:color="auto" w:fill="FFFFFF"/>
        </w:rPr>
        <w:t xml:space="preserve">and </w:t>
      </w:r>
      <w:r w:rsidR="000A6903">
        <w:rPr>
          <w:rFonts w:ascii="Arial" w:hAnsi="Arial" w:cs="Arial"/>
          <w:color w:val="000000"/>
          <w:szCs w:val="21"/>
          <w:shd w:val="clear" w:color="auto" w:fill="FFFFFF"/>
        </w:rPr>
        <w:t>Good Design Award</w:t>
      </w:r>
      <w:r w:rsidR="00DD2894">
        <w:rPr>
          <w:rFonts w:ascii="Arial" w:hAnsi="Arial" w:cs="Arial"/>
          <w:color w:val="000000"/>
          <w:szCs w:val="21"/>
          <w:shd w:val="clear" w:color="auto" w:fill="FFFFFF"/>
        </w:rPr>
        <w:t xml:space="preserve"> to name a few</w:t>
      </w:r>
      <w:r w:rsidR="000A6903">
        <w:rPr>
          <w:rFonts w:ascii="Arial" w:hAnsi="Arial" w:cs="Arial"/>
          <w:color w:val="000000"/>
          <w:szCs w:val="21"/>
          <w:shd w:val="clear" w:color="auto" w:fill="FFFFFF"/>
        </w:rPr>
        <w:t>.</w:t>
      </w:r>
    </w:p>
    <w:p w14:paraId="5E057C4F" w14:textId="174880BC" w:rsidR="00090769" w:rsidRDefault="003A1DC5" w:rsidP="00521004">
      <w:pPr>
        <w:spacing w:line="280" w:lineRule="exact"/>
        <w:rPr>
          <w:rFonts w:ascii="Arial" w:hAnsi="Arial" w:cs="Arial"/>
          <w:color w:val="000000"/>
          <w:szCs w:val="21"/>
          <w:shd w:val="clear" w:color="auto" w:fill="FFFFFF"/>
        </w:rPr>
      </w:pPr>
      <w:r>
        <w:rPr>
          <w:rFonts w:ascii="Arial" w:hAnsi="Arial" w:cs="Arial"/>
          <w:color w:val="000000"/>
          <w:szCs w:val="21"/>
          <w:shd w:val="clear" w:color="auto" w:fill="FFFFFF"/>
        </w:rPr>
        <w:t>Beyond the panels’ spec</w:t>
      </w:r>
      <w:r w:rsidR="00BB3EE1">
        <w:rPr>
          <w:rFonts w:ascii="Arial" w:hAnsi="Arial" w:cs="Arial"/>
          <w:color w:val="000000"/>
          <w:szCs w:val="21"/>
          <w:shd w:val="clear" w:color="auto" w:fill="FFFFFF"/>
        </w:rPr>
        <w:t>s</w:t>
      </w:r>
      <w:r>
        <w:rPr>
          <w:rFonts w:ascii="Arial" w:hAnsi="Arial" w:cs="Arial"/>
          <w:color w:val="000000"/>
          <w:szCs w:val="21"/>
          <w:shd w:val="clear" w:color="auto" w:fill="FFFFFF"/>
        </w:rPr>
        <w:t xml:space="preserve">, the technology </w:t>
      </w:r>
      <w:r w:rsidR="00D2382F">
        <w:rPr>
          <w:rFonts w:ascii="Arial" w:hAnsi="Arial" w:cs="Arial"/>
          <w:color w:val="000000"/>
          <w:szCs w:val="21"/>
          <w:shd w:val="clear" w:color="auto" w:fill="FFFFFF"/>
        </w:rPr>
        <w:t>behind</w:t>
      </w:r>
      <w:r>
        <w:rPr>
          <w:rFonts w:ascii="Arial" w:hAnsi="Arial" w:cs="Arial"/>
          <w:color w:val="000000"/>
          <w:szCs w:val="21"/>
          <w:shd w:val="clear" w:color="auto" w:fill="FFFFFF"/>
        </w:rPr>
        <w:t xml:space="preserve"> the BP2V2 has been instrumental in </w:t>
      </w:r>
      <w:r w:rsidR="003E7751">
        <w:rPr>
          <w:rFonts w:ascii="Arial" w:hAnsi="Arial" w:cs="Arial"/>
          <w:color w:val="000000"/>
          <w:szCs w:val="21"/>
          <w:shd w:val="clear" w:color="auto" w:fill="FFFFFF"/>
        </w:rPr>
        <w:t>solving the</w:t>
      </w:r>
      <w:r>
        <w:rPr>
          <w:rFonts w:ascii="Arial" w:hAnsi="Arial" w:cs="Arial"/>
          <w:color w:val="000000"/>
          <w:szCs w:val="21"/>
          <w:shd w:val="clear" w:color="auto" w:fill="FFFFFF"/>
        </w:rPr>
        <w:t xml:space="preserve"> limitations in virtual production. </w:t>
      </w:r>
      <w:proofErr w:type="spellStart"/>
      <w:r w:rsidR="009C7F14" w:rsidRPr="009C7F14">
        <w:rPr>
          <w:rFonts w:ascii="Arial" w:hAnsi="Arial" w:cs="Arial"/>
          <w:color w:val="000000"/>
          <w:szCs w:val="21"/>
          <w:shd w:val="clear" w:color="auto" w:fill="FFFFFF"/>
        </w:rPr>
        <w:t>Pixomondo</w:t>
      </w:r>
      <w:proofErr w:type="spellEnd"/>
      <w:r w:rsidR="009C7F14" w:rsidRPr="009C7F14">
        <w:rPr>
          <w:rFonts w:ascii="Arial" w:hAnsi="Arial" w:cs="Arial"/>
          <w:color w:val="000000"/>
          <w:szCs w:val="21"/>
          <w:shd w:val="clear" w:color="auto" w:fill="FFFFFF"/>
        </w:rPr>
        <w:t xml:space="preserve"> and ROE Visual recently demonstrated active viewing angle correction in virtual production with </w:t>
      </w:r>
      <w:r w:rsidR="00D2382F">
        <w:rPr>
          <w:rFonts w:ascii="Arial" w:hAnsi="Arial" w:cs="Arial"/>
          <w:color w:val="000000"/>
          <w:szCs w:val="21"/>
          <w:shd w:val="clear" w:color="auto" w:fill="FFFFFF"/>
        </w:rPr>
        <w:t>the panel’s</w:t>
      </w:r>
      <w:r w:rsidR="009C7F14" w:rsidRPr="009C7F14">
        <w:rPr>
          <w:rFonts w:ascii="Arial" w:hAnsi="Arial" w:cs="Arial"/>
          <w:color w:val="000000"/>
          <w:szCs w:val="21"/>
          <w:shd w:val="clear" w:color="auto" w:fill="FFFFFF"/>
        </w:rPr>
        <w:t xml:space="preserve"> viewing angle data. The system improves the color performance of LED volumes by tracking the camera's position and adjusting the color of the LED pixels accordingly. The innovation in color correction marks a new shift in virtual production technology.</w:t>
      </w:r>
    </w:p>
    <w:p w14:paraId="7DA82D1C" w14:textId="77777777" w:rsidR="009C7F14" w:rsidRPr="005F7FDA" w:rsidRDefault="009C7F14" w:rsidP="00521004">
      <w:pPr>
        <w:spacing w:line="280" w:lineRule="exact"/>
        <w:rPr>
          <w:rFonts w:ascii="Arial" w:hAnsi="Arial" w:cs="Arial"/>
          <w:color w:val="000000"/>
          <w:szCs w:val="21"/>
          <w:shd w:val="clear" w:color="auto" w:fill="FFFFFF"/>
        </w:rPr>
      </w:pPr>
    </w:p>
    <w:p w14:paraId="3E750BF0" w14:textId="2008A4AE" w:rsidR="003C5427" w:rsidRDefault="003C5427" w:rsidP="00521004">
      <w:pPr>
        <w:spacing w:line="280" w:lineRule="exact"/>
        <w:rPr>
          <w:rFonts w:ascii="Arial" w:hAnsi="Arial" w:cs="Arial"/>
          <w:color w:val="000000"/>
          <w:szCs w:val="21"/>
          <w:shd w:val="clear" w:color="auto" w:fill="FFFFFF"/>
        </w:rPr>
      </w:pPr>
      <w:r>
        <w:rPr>
          <w:rFonts w:ascii="Arial" w:hAnsi="Arial" w:cs="Arial"/>
          <w:color w:val="000000"/>
          <w:szCs w:val="21"/>
          <w:shd w:val="clear" w:color="auto" w:fill="FFFFFF"/>
        </w:rPr>
        <w:t>“</w:t>
      </w:r>
      <w:r w:rsidR="00110EB7">
        <w:rPr>
          <w:rFonts w:ascii="Arial" w:hAnsi="Arial" w:cs="Arial"/>
          <w:color w:val="000000"/>
          <w:szCs w:val="21"/>
          <w:shd w:val="clear" w:color="auto" w:fill="FFFFFF"/>
        </w:rPr>
        <w:t xml:space="preserve">We are grateful for the trust and support of our clients, partners, and friends. </w:t>
      </w:r>
      <w:r w:rsidR="00E366CF">
        <w:rPr>
          <w:rFonts w:ascii="Arial" w:hAnsi="Arial" w:cs="Arial"/>
          <w:color w:val="000000"/>
          <w:szCs w:val="21"/>
          <w:shd w:val="clear" w:color="auto" w:fill="FFFFFF"/>
        </w:rPr>
        <w:t xml:space="preserve">This is a </w:t>
      </w:r>
      <w:r w:rsidR="00845EA9">
        <w:rPr>
          <w:rFonts w:ascii="Arial" w:hAnsi="Arial" w:cs="Arial"/>
          <w:color w:val="000000"/>
          <w:szCs w:val="21"/>
          <w:shd w:val="clear" w:color="auto" w:fill="FFFFFF"/>
        </w:rPr>
        <w:t xml:space="preserve">time for </w:t>
      </w:r>
      <w:r w:rsidR="00E366CF">
        <w:rPr>
          <w:rFonts w:ascii="Arial" w:hAnsi="Arial" w:cs="Arial"/>
          <w:color w:val="000000"/>
          <w:szCs w:val="21"/>
          <w:shd w:val="clear" w:color="auto" w:fill="FFFFFF"/>
        </w:rPr>
        <w:t>celebration</w:t>
      </w:r>
      <w:r w:rsidR="00845EA9">
        <w:rPr>
          <w:rFonts w:ascii="Arial" w:hAnsi="Arial" w:cs="Arial"/>
          <w:color w:val="000000"/>
          <w:szCs w:val="21"/>
          <w:shd w:val="clear" w:color="auto" w:fill="FFFFFF"/>
        </w:rPr>
        <w:t xml:space="preserve"> and </w:t>
      </w:r>
      <w:r w:rsidR="00D705FE">
        <w:rPr>
          <w:rFonts w:ascii="Arial" w:hAnsi="Arial" w:cs="Arial"/>
          <w:color w:val="000000"/>
          <w:szCs w:val="21"/>
          <w:shd w:val="clear" w:color="auto" w:fill="FFFFFF"/>
        </w:rPr>
        <w:t>recognition</w:t>
      </w:r>
      <w:r w:rsidR="00845EA9">
        <w:rPr>
          <w:rFonts w:ascii="Arial" w:hAnsi="Arial" w:cs="Arial"/>
          <w:color w:val="000000"/>
          <w:szCs w:val="21"/>
          <w:shd w:val="clear" w:color="auto" w:fill="FFFFFF"/>
        </w:rPr>
        <w:t xml:space="preserve"> as </w:t>
      </w:r>
      <w:r w:rsidR="00E366CF">
        <w:rPr>
          <w:rFonts w:ascii="Arial" w:hAnsi="Arial" w:cs="Arial"/>
          <w:color w:val="000000"/>
          <w:szCs w:val="21"/>
          <w:shd w:val="clear" w:color="auto" w:fill="FFFFFF"/>
        </w:rPr>
        <w:t xml:space="preserve">the team </w:t>
      </w:r>
      <w:r w:rsidR="00845EA9">
        <w:rPr>
          <w:rFonts w:ascii="Arial" w:hAnsi="Arial" w:cs="Arial"/>
          <w:color w:val="000000"/>
          <w:szCs w:val="21"/>
          <w:shd w:val="clear" w:color="auto" w:fill="FFFFFF"/>
        </w:rPr>
        <w:t>continues to lead</w:t>
      </w:r>
      <w:r w:rsidR="00E366CF">
        <w:rPr>
          <w:rFonts w:ascii="Arial" w:hAnsi="Arial" w:cs="Arial"/>
          <w:color w:val="000000"/>
          <w:szCs w:val="21"/>
          <w:shd w:val="clear" w:color="auto" w:fill="FFFFFF"/>
        </w:rPr>
        <w:t xml:space="preserve"> </w:t>
      </w:r>
      <w:r w:rsidR="00D705FE">
        <w:rPr>
          <w:rFonts w:ascii="Arial" w:hAnsi="Arial" w:cs="Arial"/>
          <w:color w:val="000000"/>
          <w:szCs w:val="21"/>
          <w:shd w:val="clear" w:color="auto" w:fill="FFFFFF"/>
        </w:rPr>
        <w:t xml:space="preserve">with its values and mission </w:t>
      </w:r>
      <w:r w:rsidR="00845EA9">
        <w:rPr>
          <w:rFonts w:ascii="Arial" w:hAnsi="Arial" w:cs="Arial"/>
          <w:color w:val="000000"/>
          <w:szCs w:val="21"/>
          <w:shd w:val="clear" w:color="auto" w:fill="FFFFFF"/>
        </w:rPr>
        <w:t xml:space="preserve">in </w:t>
      </w:r>
      <w:r w:rsidR="00D705FE">
        <w:rPr>
          <w:rFonts w:ascii="Arial" w:hAnsi="Arial" w:cs="Arial"/>
          <w:color w:val="000000"/>
          <w:szCs w:val="21"/>
          <w:shd w:val="clear" w:color="auto" w:fill="FFFFFF"/>
        </w:rPr>
        <w:t>deliver</w:t>
      </w:r>
      <w:r w:rsidR="00845EA9">
        <w:rPr>
          <w:rFonts w:ascii="Arial" w:hAnsi="Arial" w:cs="Arial"/>
          <w:color w:val="000000"/>
          <w:szCs w:val="21"/>
          <w:shd w:val="clear" w:color="auto" w:fill="FFFFFF"/>
        </w:rPr>
        <w:t>ing</w:t>
      </w:r>
      <w:r w:rsidR="00D705FE">
        <w:rPr>
          <w:rFonts w:ascii="Arial" w:hAnsi="Arial" w:cs="Arial"/>
          <w:color w:val="000000"/>
          <w:szCs w:val="21"/>
          <w:shd w:val="clear" w:color="auto" w:fill="FFFFFF"/>
        </w:rPr>
        <w:t xml:space="preserve"> optimal LED solutions</w:t>
      </w:r>
      <w:r w:rsidR="00015AD5">
        <w:rPr>
          <w:rFonts w:ascii="Arial" w:hAnsi="Arial" w:cs="Arial"/>
          <w:color w:val="000000"/>
          <w:szCs w:val="21"/>
          <w:shd w:val="clear" w:color="auto" w:fill="FFFFFF"/>
        </w:rPr>
        <w:t xml:space="preserve"> </w:t>
      </w:r>
      <w:r w:rsidR="00845EA9">
        <w:rPr>
          <w:rFonts w:ascii="Arial" w:hAnsi="Arial" w:cs="Arial"/>
          <w:color w:val="000000"/>
          <w:szCs w:val="21"/>
          <w:shd w:val="clear" w:color="auto" w:fill="FFFFFF"/>
        </w:rPr>
        <w:t>for every application</w:t>
      </w:r>
      <w:r w:rsidR="00D705FE">
        <w:rPr>
          <w:rFonts w:ascii="Arial" w:hAnsi="Arial" w:cs="Arial"/>
          <w:color w:val="000000"/>
          <w:szCs w:val="21"/>
          <w:shd w:val="clear" w:color="auto" w:fill="FFFFFF"/>
        </w:rPr>
        <w:t xml:space="preserve">. We can’t wait to see </w:t>
      </w:r>
      <w:r w:rsidR="00845EA9">
        <w:rPr>
          <w:rFonts w:ascii="Arial" w:hAnsi="Arial" w:cs="Arial"/>
          <w:color w:val="000000"/>
          <w:szCs w:val="21"/>
          <w:shd w:val="clear" w:color="auto" w:fill="FFFFFF"/>
        </w:rPr>
        <w:t>new projects utilize the power of the Black Pearl series</w:t>
      </w:r>
      <w:r w:rsidR="00015AD5">
        <w:rPr>
          <w:rFonts w:ascii="Arial" w:hAnsi="Arial" w:cs="Arial"/>
          <w:color w:val="000000"/>
          <w:szCs w:val="21"/>
          <w:shd w:val="clear" w:color="auto" w:fill="FFFFFF"/>
        </w:rPr>
        <w:t xml:space="preserve">, </w:t>
      </w:r>
      <w:r w:rsidR="00210F57">
        <w:rPr>
          <w:rFonts w:ascii="Arial" w:hAnsi="Arial" w:cs="Arial"/>
          <w:color w:val="000000"/>
          <w:szCs w:val="21"/>
          <w:shd w:val="clear" w:color="auto" w:fill="FFFFFF"/>
        </w:rPr>
        <w:t>exciting audiences everywhere</w:t>
      </w:r>
      <w:r w:rsidR="00015AD5">
        <w:rPr>
          <w:rFonts w:ascii="Arial" w:hAnsi="Arial" w:cs="Arial"/>
          <w:color w:val="000000"/>
          <w:szCs w:val="21"/>
          <w:shd w:val="clear" w:color="auto" w:fill="FFFFFF"/>
        </w:rPr>
        <w:t>,</w:t>
      </w:r>
      <w:r>
        <w:rPr>
          <w:rFonts w:ascii="Arial" w:hAnsi="Arial" w:cs="Arial"/>
          <w:color w:val="000000"/>
          <w:szCs w:val="21"/>
          <w:shd w:val="clear" w:color="auto" w:fill="FFFFFF"/>
        </w:rPr>
        <w:t>”</w:t>
      </w:r>
      <w:r w:rsidR="00015AD5">
        <w:rPr>
          <w:rFonts w:ascii="Arial" w:hAnsi="Arial" w:cs="Arial"/>
          <w:color w:val="000000"/>
          <w:szCs w:val="21"/>
          <w:shd w:val="clear" w:color="auto" w:fill="FFFFFF"/>
        </w:rPr>
        <w:t xml:space="preserve"> states Grace </w:t>
      </w:r>
      <w:proofErr w:type="spellStart"/>
      <w:r w:rsidR="00015AD5">
        <w:rPr>
          <w:rFonts w:ascii="Arial" w:hAnsi="Arial" w:cs="Arial"/>
          <w:color w:val="000000"/>
          <w:szCs w:val="21"/>
          <w:shd w:val="clear" w:color="auto" w:fill="FFFFFF"/>
        </w:rPr>
        <w:t>Kuo</w:t>
      </w:r>
      <w:proofErr w:type="spellEnd"/>
      <w:r w:rsidR="00015AD5">
        <w:rPr>
          <w:rFonts w:ascii="Arial" w:hAnsi="Arial" w:cs="Arial"/>
          <w:color w:val="000000"/>
          <w:szCs w:val="21"/>
          <w:shd w:val="clear" w:color="auto" w:fill="FFFFFF"/>
        </w:rPr>
        <w:t>, Sales Director at ROE Visual</w:t>
      </w:r>
      <w:r w:rsidR="00B25AC4">
        <w:rPr>
          <w:rFonts w:ascii="Arial" w:hAnsi="Arial" w:cs="Arial"/>
          <w:color w:val="000000"/>
          <w:szCs w:val="21"/>
          <w:shd w:val="clear" w:color="auto" w:fill="FFFFFF"/>
        </w:rPr>
        <w:t>.</w:t>
      </w:r>
    </w:p>
    <w:p w14:paraId="62809889" w14:textId="7A689C3A" w:rsidR="00006836" w:rsidRDefault="00006836" w:rsidP="00521004">
      <w:pPr>
        <w:spacing w:line="280" w:lineRule="exact"/>
        <w:rPr>
          <w:rFonts w:ascii="Arial" w:hAnsi="Arial" w:cs="Arial"/>
          <w:color w:val="000000"/>
          <w:szCs w:val="21"/>
          <w:shd w:val="clear" w:color="auto" w:fill="FFFFFF"/>
        </w:rPr>
      </w:pPr>
    </w:p>
    <w:p w14:paraId="1A3E62D2" w14:textId="44108765" w:rsidR="00006836" w:rsidRDefault="00006836" w:rsidP="00521004">
      <w:pPr>
        <w:spacing w:line="280" w:lineRule="exact"/>
        <w:rPr>
          <w:rFonts w:ascii="Arial" w:hAnsi="Arial" w:cs="Arial"/>
          <w:color w:val="000000"/>
          <w:szCs w:val="21"/>
          <w:shd w:val="clear" w:color="auto" w:fill="FFFFFF"/>
        </w:rPr>
      </w:pPr>
      <w:r>
        <w:rPr>
          <w:rFonts w:ascii="Arial" w:hAnsi="Arial" w:cs="Arial"/>
          <w:color w:val="000000"/>
          <w:szCs w:val="21"/>
          <w:shd w:val="clear" w:color="auto" w:fill="FFFFFF"/>
        </w:rPr>
        <w:t>“Everyone at ROE</w:t>
      </w:r>
      <w:r w:rsidR="00904BF3">
        <w:rPr>
          <w:rFonts w:ascii="Arial" w:hAnsi="Arial" w:cs="Arial"/>
          <w:color w:val="000000"/>
          <w:szCs w:val="21"/>
          <w:shd w:val="clear" w:color="auto" w:fill="FFFFFF"/>
        </w:rPr>
        <w:t xml:space="preserve"> Visual</w:t>
      </w:r>
      <w:r>
        <w:rPr>
          <w:rFonts w:ascii="Arial" w:hAnsi="Arial" w:cs="Arial"/>
          <w:color w:val="000000"/>
          <w:szCs w:val="21"/>
          <w:shd w:val="clear" w:color="auto" w:fill="FFFFFF"/>
        </w:rPr>
        <w:t xml:space="preserve"> is elated to see how far the Black Pearl 2 series has come. The widespread acceptance of the BP2V2 panel</w:t>
      </w:r>
      <w:r w:rsidR="009B511C">
        <w:rPr>
          <w:rFonts w:ascii="Arial" w:hAnsi="Arial" w:cs="Arial"/>
          <w:color w:val="000000"/>
          <w:szCs w:val="21"/>
          <w:shd w:val="clear" w:color="auto" w:fill="FFFFFF"/>
        </w:rPr>
        <w:t xml:space="preserve"> on film &amp; television stages around the world has been a point of pride,” says Frank Montero, Managing Director at ROE Visual US. “The future of virtual production is still being defined and ROE aims to be a part of that</w:t>
      </w:r>
      <w:r w:rsidR="006555FC">
        <w:rPr>
          <w:rFonts w:ascii="Arial" w:hAnsi="Arial" w:cs="Arial"/>
          <w:color w:val="000000"/>
          <w:szCs w:val="21"/>
          <w:shd w:val="clear" w:color="auto" w:fill="FFFFFF"/>
        </w:rPr>
        <w:t xml:space="preserve"> history in the making.”</w:t>
      </w:r>
    </w:p>
    <w:p w14:paraId="5FF1AF73" w14:textId="67A4770C" w:rsidR="003C5427" w:rsidRPr="00F638A4" w:rsidRDefault="003C5427" w:rsidP="00521004">
      <w:pPr>
        <w:spacing w:line="280" w:lineRule="exact"/>
        <w:rPr>
          <w:rFonts w:ascii="Arial" w:hAnsi="Arial" w:cs="Arial"/>
          <w:color w:val="000000"/>
          <w:szCs w:val="21"/>
          <w:shd w:val="clear" w:color="auto" w:fill="FFFFFF"/>
        </w:rPr>
      </w:pPr>
    </w:p>
    <w:p w14:paraId="260AC0B3" w14:textId="52D9453A" w:rsidR="00744C08" w:rsidRDefault="003A5435" w:rsidP="00521004">
      <w:pPr>
        <w:spacing w:line="280" w:lineRule="exact"/>
        <w:rPr>
          <w:rFonts w:ascii="Myriad Pro" w:hAnsi="Myriad Pro"/>
          <w:kern w:val="0"/>
          <w:sz w:val="24"/>
          <w:szCs w:val="24"/>
        </w:rPr>
      </w:pPr>
      <w:r>
        <w:rPr>
          <w:rFonts w:ascii="Myriad Pro" w:hAnsi="Myriad Pro"/>
          <w:b/>
          <w:bCs/>
          <w:kern w:val="0"/>
          <w:sz w:val="24"/>
          <w:szCs w:val="24"/>
        </w:rPr>
        <w:t>Explore</w:t>
      </w:r>
      <w:r w:rsidR="00735BD3" w:rsidRPr="00493A95">
        <w:rPr>
          <w:rFonts w:ascii="Myriad Pro" w:hAnsi="Myriad Pro"/>
          <w:b/>
          <w:bCs/>
          <w:kern w:val="0"/>
          <w:sz w:val="24"/>
          <w:szCs w:val="24"/>
        </w:rPr>
        <w:t>:</w:t>
      </w:r>
      <w:bookmarkEnd w:id="2"/>
      <w:bookmarkEnd w:id="3"/>
      <w:bookmarkEnd w:id="4"/>
      <w:bookmarkEnd w:id="5"/>
      <w:bookmarkEnd w:id="6"/>
      <w:bookmarkEnd w:id="7"/>
      <w:r w:rsidR="001901B3" w:rsidRPr="004C549C">
        <w:rPr>
          <w:rFonts w:ascii="Myriad Pro" w:hAnsi="Myriad Pro" w:hint="eastAsia"/>
          <w:kern w:val="0"/>
          <w:sz w:val="24"/>
          <w:szCs w:val="24"/>
        </w:rPr>
        <w:t xml:space="preserve"> </w:t>
      </w:r>
      <w:hyperlink r:id="rId12" w:history="1">
        <w:r w:rsidR="002D43E6" w:rsidRPr="00C42457">
          <w:rPr>
            <w:rStyle w:val="af0"/>
            <w:rFonts w:ascii="Myriad Pro" w:hAnsi="Myriad Pro"/>
            <w:kern w:val="0"/>
            <w:sz w:val="24"/>
            <w:szCs w:val="24"/>
          </w:rPr>
          <w:t>BP2V2</w:t>
        </w:r>
      </w:hyperlink>
    </w:p>
    <w:p w14:paraId="394076C2" w14:textId="7205A072" w:rsidR="00C75E67" w:rsidRDefault="00C75E67" w:rsidP="00521004">
      <w:pPr>
        <w:spacing w:line="280" w:lineRule="exact"/>
        <w:rPr>
          <w:rFonts w:ascii="Myriad Pro" w:hAnsi="Myriad Pro"/>
          <w:kern w:val="0"/>
          <w:sz w:val="24"/>
          <w:szCs w:val="24"/>
        </w:rPr>
      </w:pPr>
    </w:p>
    <w:p w14:paraId="7FBF013C" w14:textId="796F0A5F" w:rsidR="00CC7103" w:rsidRPr="00744C08" w:rsidRDefault="00CC7103" w:rsidP="00521004">
      <w:pPr>
        <w:spacing w:line="280" w:lineRule="exact"/>
        <w:rPr>
          <w:rFonts w:ascii="Arial" w:hAnsi="Arial" w:cs="Arial"/>
          <w:b/>
          <w:bCs/>
          <w:shd w:val="clear" w:color="auto" w:fill="FFFFFF"/>
        </w:rPr>
      </w:pPr>
      <w:r w:rsidRPr="00744C08">
        <w:rPr>
          <w:rFonts w:ascii="Arial" w:hAnsi="Arial" w:cs="Arial"/>
          <w:b/>
          <w:bCs/>
          <w:shd w:val="clear" w:color="auto" w:fill="FFFFFF"/>
        </w:rPr>
        <w:t>About ROE Visual</w:t>
      </w:r>
      <w:r w:rsidR="00744C08">
        <w:rPr>
          <w:rFonts w:ascii="Arial" w:hAnsi="Arial" w:cs="Arial"/>
          <w:b/>
          <w:bCs/>
          <w:shd w:val="clear" w:color="auto" w:fill="FFFFFF"/>
        </w:rPr>
        <w:t xml:space="preserve">: </w:t>
      </w:r>
      <w:r w:rsidRPr="00744C08">
        <w:rPr>
          <w:rFonts w:ascii="Arial" w:hAnsi="Arial" w:cs="Arial"/>
          <w:shd w:val="clear" w:color="auto" w:fill="FFFFFF"/>
        </w:rPr>
        <w:t>Founded in 2006, ROE Visual manufactures unrivaled, award-winning LED display technology for a broad range of applications, including film</w:t>
      </w:r>
      <w:r w:rsidR="000B5C72">
        <w:rPr>
          <w:rFonts w:ascii="Arial" w:hAnsi="Arial" w:cs="Arial"/>
          <w:shd w:val="clear" w:color="auto" w:fill="FFFFFF"/>
        </w:rPr>
        <w:t xml:space="preserve"> &amp; television</w:t>
      </w:r>
      <w:r w:rsidRPr="00744C08">
        <w:rPr>
          <w:rFonts w:ascii="Arial" w:hAnsi="Arial" w:cs="Arial"/>
          <w:shd w:val="clear" w:color="auto" w:fill="FFFFFF"/>
        </w:rPr>
        <w:t xml:space="preserve">, </w:t>
      </w:r>
      <w:r w:rsidR="000B5C72">
        <w:rPr>
          <w:rFonts w:ascii="Arial" w:hAnsi="Arial" w:cs="Arial"/>
          <w:shd w:val="clear" w:color="auto" w:fill="FFFFFF"/>
        </w:rPr>
        <w:t xml:space="preserve">theatre, </w:t>
      </w:r>
      <w:r w:rsidRPr="00744C08">
        <w:rPr>
          <w:rFonts w:ascii="Arial" w:hAnsi="Arial" w:cs="Arial"/>
          <w:shd w:val="clear" w:color="auto" w:fill="FFFFFF"/>
        </w:rPr>
        <w:t xml:space="preserve">live events, </w:t>
      </w:r>
      <w:r w:rsidR="000B5C72">
        <w:rPr>
          <w:rFonts w:ascii="Arial" w:hAnsi="Arial" w:cs="Arial"/>
          <w:shd w:val="clear" w:color="auto" w:fill="FFFFFF"/>
        </w:rPr>
        <w:t xml:space="preserve">touring, </w:t>
      </w:r>
      <w:r w:rsidR="00460849">
        <w:rPr>
          <w:rFonts w:ascii="Arial" w:hAnsi="Arial" w:cs="Arial"/>
          <w:shd w:val="clear" w:color="auto" w:fill="FFFFFF"/>
        </w:rPr>
        <w:t xml:space="preserve">corporate, </w:t>
      </w:r>
      <w:r w:rsidRPr="00744C08">
        <w:rPr>
          <w:rFonts w:ascii="Arial" w:hAnsi="Arial" w:cs="Arial"/>
          <w:shd w:val="clear" w:color="auto" w:fill="FFFFFF"/>
        </w:rPr>
        <w:t>and many more. ROE Visual's products live up to the exacting demands of the industries</w:t>
      </w:r>
      <w:r w:rsidR="002A7FC6">
        <w:rPr>
          <w:rFonts w:ascii="Arial" w:hAnsi="Arial" w:cs="Arial"/>
          <w:shd w:val="clear" w:color="auto" w:fill="FFFFFF"/>
        </w:rPr>
        <w:t>’</w:t>
      </w:r>
      <w:r w:rsidRPr="00744C08">
        <w:rPr>
          <w:rFonts w:ascii="Arial" w:hAnsi="Arial" w:cs="Arial"/>
          <w:shd w:val="clear" w:color="auto" w:fill="FFFFFF"/>
        </w:rPr>
        <w:t xml:space="preserve"> creatives and technologists. The company offers expert knowledge in LED display technology and extensive support on a global scale through its American, European, Japanese</w:t>
      </w:r>
      <w:r w:rsidR="002A7FC6">
        <w:rPr>
          <w:rFonts w:ascii="Arial" w:hAnsi="Arial" w:cs="Arial"/>
          <w:shd w:val="clear" w:color="auto" w:fill="FFFFFF"/>
        </w:rPr>
        <w:t>,</w:t>
      </w:r>
      <w:r w:rsidRPr="00744C08">
        <w:rPr>
          <w:rFonts w:ascii="Arial" w:hAnsi="Arial" w:cs="Arial"/>
          <w:shd w:val="clear" w:color="auto" w:fill="FFFFFF"/>
        </w:rPr>
        <w:t xml:space="preserve"> and China-based teams.</w:t>
      </w:r>
    </w:p>
    <w:sectPr w:rsidR="00CC7103" w:rsidRPr="00744C08">
      <w:headerReference w:type="default" r:id="rId13"/>
      <w:footerReference w:type="default" r:id="rId14"/>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4D11" w14:textId="77777777" w:rsidR="0008018C" w:rsidRDefault="0008018C">
      <w:r>
        <w:separator/>
      </w:r>
    </w:p>
  </w:endnote>
  <w:endnote w:type="continuationSeparator" w:id="0">
    <w:p w14:paraId="1D648559" w14:textId="77777777" w:rsidR="0008018C" w:rsidRDefault="0008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Myriad Pro">
    <w:altName w:val="Calibri"/>
    <w:charset w:val="00"/>
    <w:family w:val="swiss"/>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4ECDA" w14:textId="77777777" w:rsidR="0008018C" w:rsidRDefault="0008018C">
      <w:r>
        <w:separator/>
      </w:r>
    </w:p>
  </w:footnote>
  <w:footnote w:type="continuationSeparator" w:id="0">
    <w:p w14:paraId="538FB588" w14:textId="77777777" w:rsidR="0008018C" w:rsidRDefault="00080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6"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57D4A4C"/>
    <w:multiLevelType w:val="hybridMultilevel"/>
    <w:tmpl w:val="97982DD2"/>
    <w:lvl w:ilvl="0" w:tplc="FEBC1088">
      <w:numFmt w:val="bullet"/>
      <w:lvlText w:val="—"/>
      <w:lvlJc w:val="left"/>
      <w:pPr>
        <w:ind w:left="360" w:hanging="360"/>
      </w:pPr>
      <w:rPr>
        <w:rFonts w:ascii="宋体" w:eastAsia="宋体" w:hAnsi="宋体" w:cs="黑体" w:hint="eastAsia"/>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69B1066"/>
    <w:multiLevelType w:val="hybridMultilevel"/>
    <w:tmpl w:val="EA625FC6"/>
    <w:lvl w:ilvl="0" w:tplc="53B4732C">
      <w:numFmt w:val="bullet"/>
      <w:lvlText w:val="—"/>
      <w:lvlJc w:val="left"/>
      <w:pPr>
        <w:ind w:left="3825" w:hanging="360"/>
      </w:pPr>
      <w:rPr>
        <w:rFonts w:ascii="宋体" w:eastAsia="宋体" w:hAnsi="宋体" w:cs="Arial" w:hint="eastAsia"/>
      </w:rPr>
    </w:lvl>
    <w:lvl w:ilvl="1" w:tplc="04090003" w:tentative="1">
      <w:start w:val="1"/>
      <w:numFmt w:val="bullet"/>
      <w:lvlText w:val=""/>
      <w:lvlJc w:val="left"/>
      <w:pPr>
        <w:ind w:left="4305" w:hanging="420"/>
      </w:pPr>
      <w:rPr>
        <w:rFonts w:ascii="Wingdings" w:hAnsi="Wingdings" w:hint="default"/>
      </w:rPr>
    </w:lvl>
    <w:lvl w:ilvl="2" w:tplc="04090005" w:tentative="1">
      <w:start w:val="1"/>
      <w:numFmt w:val="bullet"/>
      <w:lvlText w:val=""/>
      <w:lvlJc w:val="left"/>
      <w:pPr>
        <w:ind w:left="4725" w:hanging="420"/>
      </w:pPr>
      <w:rPr>
        <w:rFonts w:ascii="Wingdings" w:hAnsi="Wingdings" w:hint="default"/>
      </w:rPr>
    </w:lvl>
    <w:lvl w:ilvl="3" w:tplc="04090001" w:tentative="1">
      <w:start w:val="1"/>
      <w:numFmt w:val="bullet"/>
      <w:lvlText w:val=""/>
      <w:lvlJc w:val="left"/>
      <w:pPr>
        <w:ind w:left="5145" w:hanging="420"/>
      </w:pPr>
      <w:rPr>
        <w:rFonts w:ascii="Wingdings" w:hAnsi="Wingdings" w:hint="default"/>
      </w:rPr>
    </w:lvl>
    <w:lvl w:ilvl="4" w:tplc="04090003" w:tentative="1">
      <w:start w:val="1"/>
      <w:numFmt w:val="bullet"/>
      <w:lvlText w:val=""/>
      <w:lvlJc w:val="left"/>
      <w:pPr>
        <w:ind w:left="5565" w:hanging="420"/>
      </w:pPr>
      <w:rPr>
        <w:rFonts w:ascii="Wingdings" w:hAnsi="Wingdings" w:hint="default"/>
      </w:rPr>
    </w:lvl>
    <w:lvl w:ilvl="5" w:tplc="04090005" w:tentative="1">
      <w:start w:val="1"/>
      <w:numFmt w:val="bullet"/>
      <w:lvlText w:val=""/>
      <w:lvlJc w:val="left"/>
      <w:pPr>
        <w:ind w:left="5985" w:hanging="420"/>
      </w:pPr>
      <w:rPr>
        <w:rFonts w:ascii="Wingdings" w:hAnsi="Wingdings" w:hint="default"/>
      </w:rPr>
    </w:lvl>
    <w:lvl w:ilvl="6" w:tplc="04090001" w:tentative="1">
      <w:start w:val="1"/>
      <w:numFmt w:val="bullet"/>
      <w:lvlText w:val=""/>
      <w:lvlJc w:val="left"/>
      <w:pPr>
        <w:ind w:left="6405" w:hanging="420"/>
      </w:pPr>
      <w:rPr>
        <w:rFonts w:ascii="Wingdings" w:hAnsi="Wingdings" w:hint="default"/>
      </w:rPr>
    </w:lvl>
    <w:lvl w:ilvl="7" w:tplc="04090003" w:tentative="1">
      <w:start w:val="1"/>
      <w:numFmt w:val="bullet"/>
      <w:lvlText w:val=""/>
      <w:lvlJc w:val="left"/>
      <w:pPr>
        <w:ind w:left="6825" w:hanging="420"/>
      </w:pPr>
      <w:rPr>
        <w:rFonts w:ascii="Wingdings" w:hAnsi="Wingdings" w:hint="default"/>
      </w:rPr>
    </w:lvl>
    <w:lvl w:ilvl="8" w:tplc="04090005" w:tentative="1">
      <w:start w:val="1"/>
      <w:numFmt w:val="bullet"/>
      <w:lvlText w:val=""/>
      <w:lvlJc w:val="left"/>
      <w:pPr>
        <w:ind w:left="7245" w:hanging="420"/>
      </w:pPr>
      <w:rPr>
        <w:rFonts w:ascii="Wingdings" w:hAnsi="Wingdings" w:hint="default"/>
      </w:rPr>
    </w:lvl>
  </w:abstractNum>
  <w:abstractNum w:abstractNumId="9" w15:restartNumberingAfterBreak="0">
    <w:nsid w:val="3E574AC9"/>
    <w:multiLevelType w:val="hybridMultilevel"/>
    <w:tmpl w:val="AE78B57E"/>
    <w:lvl w:ilvl="0" w:tplc="BE986AE8">
      <w:numFmt w:val="bullet"/>
      <w:lvlText w:val="-"/>
      <w:lvlJc w:val="left"/>
      <w:pPr>
        <w:ind w:left="5610" w:hanging="360"/>
      </w:pPr>
      <w:rPr>
        <w:rFonts w:ascii="Arial" w:eastAsia="宋体" w:hAnsi="Arial" w:cs="Arial" w:hint="default"/>
      </w:rPr>
    </w:lvl>
    <w:lvl w:ilvl="1" w:tplc="04090003" w:tentative="1">
      <w:start w:val="1"/>
      <w:numFmt w:val="bullet"/>
      <w:lvlText w:val=""/>
      <w:lvlJc w:val="left"/>
      <w:pPr>
        <w:ind w:left="6090" w:hanging="420"/>
      </w:pPr>
      <w:rPr>
        <w:rFonts w:ascii="Wingdings" w:hAnsi="Wingdings" w:hint="default"/>
      </w:rPr>
    </w:lvl>
    <w:lvl w:ilvl="2" w:tplc="04090005" w:tentative="1">
      <w:start w:val="1"/>
      <w:numFmt w:val="bullet"/>
      <w:lvlText w:val=""/>
      <w:lvlJc w:val="left"/>
      <w:pPr>
        <w:ind w:left="6510" w:hanging="420"/>
      </w:pPr>
      <w:rPr>
        <w:rFonts w:ascii="Wingdings" w:hAnsi="Wingdings" w:hint="default"/>
      </w:rPr>
    </w:lvl>
    <w:lvl w:ilvl="3" w:tplc="04090001" w:tentative="1">
      <w:start w:val="1"/>
      <w:numFmt w:val="bullet"/>
      <w:lvlText w:val=""/>
      <w:lvlJc w:val="left"/>
      <w:pPr>
        <w:ind w:left="6930" w:hanging="420"/>
      </w:pPr>
      <w:rPr>
        <w:rFonts w:ascii="Wingdings" w:hAnsi="Wingdings" w:hint="default"/>
      </w:rPr>
    </w:lvl>
    <w:lvl w:ilvl="4" w:tplc="04090003" w:tentative="1">
      <w:start w:val="1"/>
      <w:numFmt w:val="bullet"/>
      <w:lvlText w:val=""/>
      <w:lvlJc w:val="left"/>
      <w:pPr>
        <w:ind w:left="7350" w:hanging="420"/>
      </w:pPr>
      <w:rPr>
        <w:rFonts w:ascii="Wingdings" w:hAnsi="Wingdings" w:hint="default"/>
      </w:rPr>
    </w:lvl>
    <w:lvl w:ilvl="5" w:tplc="04090005" w:tentative="1">
      <w:start w:val="1"/>
      <w:numFmt w:val="bullet"/>
      <w:lvlText w:val=""/>
      <w:lvlJc w:val="left"/>
      <w:pPr>
        <w:ind w:left="7770" w:hanging="420"/>
      </w:pPr>
      <w:rPr>
        <w:rFonts w:ascii="Wingdings" w:hAnsi="Wingdings" w:hint="default"/>
      </w:rPr>
    </w:lvl>
    <w:lvl w:ilvl="6" w:tplc="04090001" w:tentative="1">
      <w:start w:val="1"/>
      <w:numFmt w:val="bullet"/>
      <w:lvlText w:val=""/>
      <w:lvlJc w:val="left"/>
      <w:pPr>
        <w:ind w:left="8190" w:hanging="420"/>
      </w:pPr>
      <w:rPr>
        <w:rFonts w:ascii="Wingdings" w:hAnsi="Wingdings" w:hint="default"/>
      </w:rPr>
    </w:lvl>
    <w:lvl w:ilvl="7" w:tplc="04090003" w:tentative="1">
      <w:start w:val="1"/>
      <w:numFmt w:val="bullet"/>
      <w:lvlText w:val=""/>
      <w:lvlJc w:val="left"/>
      <w:pPr>
        <w:ind w:left="8610" w:hanging="420"/>
      </w:pPr>
      <w:rPr>
        <w:rFonts w:ascii="Wingdings" w:hAnsi="Wingdings" w:hint="default"/>
      </w:rPr>
    </w:lvl>
    <w:lvl w:ilvl="8" w:tplc="04090005" w:tentative="1">
      <w:start w:val="1"/>
      <w:numFmt w:val="bullet"/>
      <w:lvlText w:val=""/>
      <w:lvlJc w:val="left"/>
      <w:pPr>
        <w:ind w:left="9030" w:hanging="420"/>
      </w:pPr>
      <w:rPr>
        <w:rFonts w:ascii="Wingdings" w:hAnsi="Wingdings" w:hint="default"/>
      </w:rPr>
    </w:lvl>
  </w:abstractNum>
  <w:abstractNum w:abstractNumId="10"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16cid:durableId="1054234703">
    <w:abstractNumId w:val="11"/>
  </w:num>
  <w:num w:numId="2" w16cid:durableId="1997806806">
    <w:abstractNumId w:val="12"/>
  </w:num>
  <w:num w:numId="3" w16cid:durableId="365108175">
    <w:abstractNumId w:val="4"/>
  </w:num>
  <w:num w:numId="4" w16cid:durableId="1503471425">
    <w:abstractNumId w:val="0"/>
  </w:num>
  <w:num w:numId="5" w16cid:durableId="1446924211">
    <w:abstractNumId w:val="2"/>
  </w:num>
  <w:num w:numId="6" w16cid:durableId="969945188">
    <w:abstractNumId w:val="3"/>
  </w:num>
  <w:num w:numId="7" w16cid:durableId="2048143486">
    <w:abstractNumId w:val="1"/>
  </w:num>
  <w:num w:numId="8" w16cid:durableId="1489711148">
    <w:abstractNumId w:val="6"/>
  </w:num>
  <w:num w:numId="9" w16cid:durableId="77678442">
    <w:abstractNumId w:val="13"/>
  </w:num>
  <w:num w:numId="10" w16cid:durableId="2078744405">
    <w:abstractNumId w:val="10"/>
  </w:num>
  <w:num w:numId="11" w16cid:durableId="1839536574">
    <w:abstractNumId w:val="5"/>
  </w:num>
  <w:num w:numId="12" w16cid:durableId="1689746719">
    <w:abstractNumId w:val="9"/>
  </w:num>
  <w:num w:numId="13" w16cid:durableId="1011184898">
    <w:abstractNumId w:val="8"/>
  </w:num>
  <w:num w:numId="14" w16cid:durableId="40371856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ia">
    <w15:presenceInfo w15:providerId="None" w15:userId="Cecil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486"/>
    <w:rsid w:val="000035DE"/>
    <w:rsid w:val="00004F10"/>
    <w:rsid w:val="00006836"/>
    <w:rsid w:val="00007732"/>
    <w:rsid w:val="00011695"/>
    <w:rsid w:val="00013745"/>
    <w:rsid w:val="00015AD5"/>
    <w:rsid w:val="00015BD3"/>
    <w:rsid w:val="00030883"/>
    <w:rsid w:val="00034E12"/>
    <w:rsid w:val="0003510C"/>
    <w:rsid w:val="00036AC8"/>
    <w:rsid w:val="000424CC"/>
    <w:rsid w:val="00043231"/>
    <w:rsid w:val="000433BE"/>
    <w:rsid w:val="00043865"/>
    <w:rsid w:val="00044143"/>
    <w:rsid w:val="0004680D"/>
    <w:rsid w:val="00046998"/>
    <w:rsid w:val="00046AAF"/>
    <w:rsid w:val="00047A7B"/>
    <w:rsid w:val="00050B40"/>
    <w:rsid w:val="00054886"/>
    <w:rsid w:val="00054C24"/>
    <w:rsid w:val="00054EA2"/>
    <w:rsid w:val="000555AA"/>
    <w:rsid w:val="00056203"/>
    <w:rsid w:val="0005709D"/>
    <w:rsid w:val="0005782C"/>
    <w:rsid w:val="00057895"/>
    <w:rsid w:val="00057E0F"/>
    <w:rsid w:val="000609FA"/>
    <w:rsid w:val="00060F6B"/>
    <w:rsid w:val="00062005"/>
    <w:rsid w:val="00062C65"/>
    <w:rsid w:val="00063A85"/>
    <w:rsid w:val="00070A84"/>
    <w:rsid w:val="00070AA4"/>
    <w:rsid w:val="00072C92"/>
    <w:rsid w:val="000733ED"/>
    <w:rsid w:val="00075420"/>
    <w:rsid w:val="0007659F"/>
    <w:rsid w:val="00077DD1"/>
    <w:rsid w:val="0008018C"/>
    <w:rsid w:val="000805D9"/>
    <w:rsid w:val="00081FC5"/>
    <w:rsid w:val="00083918"/>
    <w:rsid w:val="00084DC2"/>
    <w:rsid w:val="00086433"/>
    <w:rsid w:val="00086FEF"/>
    <w:rsid w:val="00090537"/>
    <w:rsid w:val="00090769"/>
    <w:rsid w:val="00093256"/>
    <w:rsid w:val="00097CB8"/>
    <w:rsid w:val="000A1AE0"/>
    <w:rsid w:val="000A2B92"/>
    <w:rsid w:val="000A43FA"/>
    <w:rsid w:val="000A5155"/>
    <w:rsid w:val="000A5316"/>
    <w:rsid w:val="000A5341"/>
    <w:rsid w:val="000A5512"/>
    <w:rsid w:val="000A5C21"/>
    <w:rsid w:val="000A6903"/>
    <w:rsid w:val="000B0B9D"/>
    <w:rsid w:val="000B413C"/>
    <w:rsid w:val="000B4C72"/>
    <w:rsid w:val="000B5C72"/>
    <w:rsid w:val="000B7569"/>
    <w:rsid w:val="000B792E"/>
    <w:rsid w:val="000C0C68"/>
    <w:rsid w:val="000C175E"/>
    <w:rsid w:val="000C35D6"/>
    <w:rsid w:val="000C4ACC"/>
    <w:rsid w:val="000C4B64"/>
    <w:rsid w:val="000C4DF4"/>
    <w:rsid w:val="000C761D"/>
    <w:rsid w:val="000D009B"/>
    <w:rsid w:val="000D1D97"/>
    <w:rsid w:val="000D38A0"/>
    <w:rsid w:val="000D393D"/>
    <w:rsid w:val="000D39E9"/>
    <w:rsid w:val="000D634D"/>
    <w:rsid w:val="000D76D2"/>
    <w:rsid w:val="000E4990"/>
    <w:rsid w:val="000E6FD8"/>
    <w:rsid w:val="000F0E52"/>
    <w:rsid w:val="000F1ECC"/>
    <w:rsid w:val="000F22CE"/>
    <w:rsid w:val="000F3A4E"/>
    <w:rsid w:val="000F4098"/>
    <w:rsid w:val="000F57CD"/>
    <w:rsid w:val="000F6211"/>
    <w:rsid w:val="000F6CC0"/>
    <w:rsid w:val="00100AD4"/>
    <w:rsid w:val="00103BAB"/>
    <w:rsid w:val="0010401D"/>
    <w:rsid w:val="00105459"/>
    <w:rsid w:val="001070E3"/>
    <w:rsid w:val="00110EB7"/>
    <w:rsid w:val="00111278"/>
    <w:rsid w:val="00113B51"/>
    <w:rsid w:val="00115239"/>
    <w:rsid w:val="001156FE"/>
    <w:rsid w:val="00116768"/>
    <w:rsid w:val="00116CD2"/>
    <w:rsid w:val="00117D38"/>
    <w:rsid w:val="0012217A"/>
    <w:rsid w:val="00123830"/>
    <w:rsid w:val="001238BF"/>
    <w:rsid w:val="001242A0"/>
    <w:rsid w:val="00124917"/>
    <w:rsid w:val="001270E8"/>
    <w:rsid w:val="0012735B"/>
    <w:rsid w:val="001313C1"/>
    <w:rsid w:val="00131B12"/>
    <w:rsid w:val="001327AD"/>
    <w:rsid w:val="001328C7"/>
    <w:rsid w:val="00134756"/>
    <w:rsid w:val="00135BDE"/>
    <w:rsid w:val="001361E3"/>
    <w:rsid w:val="0014018C"/>
    <w:rsid w:val="001413A7"/>
    <w:rsid w:val="001420D5"/>
    <w:rsid w:val="001426D8"/>
    <w:rsid w:val="00143543"/>
    <w:rsid w:val="0014373C"/>
    <w:rsid w:val="00143FE5"/>
    <w:rsid w:val="00145460"/>
    <w:rsid w:val="00146483"/>
    <w:rsid w:val="00146CB7"/>
    <w:rsid w:val="00150C93"/>
    <w:rsid w:val="0015164C"/>
    <w:rsid w:val="0015293D"/>
    <w:rsid w:val="00153B22"/>
    <w:rsid w:val="00153F0F"/>
    <w:rsid w:val="00154065"/>
    <w:rsid w:val="001609F7"/>
    <w:rsid w:val="001622F7"/>
    <w:rsid w:val="00163976"/>
    <w:rsid w:val="00164085"/>
    <w:rsid w:val="001648EB"/>
    <w:rsid w:val="00164B2B"/>
    <w:rsid w:val="001652AA"/>
    <w:rsid w:val="00165586"/>
    <w:rsid w:val="00170399"/>
    <w:rsid w:val="0017052C"/>
    <w:rsid w:val="001705DF"/>
    <w:rsid w:val="00171225"/>
    <w:rsid w:val="00172A27"/>
    <w:rsid w:val="00173CB2"/>
    <w:rsid w:val="00174FFD"/>
    <w:rsid w:val="001758B2"/>
    <w:rsid w:val="00176792"/>
    <w:rsid w:val="00176D01"/>
    <w:rsid w:val="001819B2"/>
    <w:rsid w:val="00181AB6"/>
    <w:rsid w:val="001825AE"/>
    <w:rsid w:val="001832E4"/>
    <w:rsid w:val="00183AB3"/>
    <w:rsid w:val="00184D80"/>
    <w:rsid w:val="00185076"/>
    <w:rsid w:val="001861FE"/>
    <w:rsid w:val="001901B3"/>
    <w:rsid w:val="00191053"/>
    <w:rsid w:val="001919B4"/>
    <w:rsid w:val="00191A8A"/>
    <w:rsid w:val="00193517"/>
    <w:rsid w:val="00193F29"/>
    <w:rsid w:val="00194288"/>
    <w:rsid w:val="00194F8E"/>
    <w:rsid w:val="00194FCE"/>
    <w:rsid w:val="00197EA3"/>
    <w:rsid w:val="001A177F"/>
    <w:rsid w:val="001A20A4"/>
    <w:rsid w:val="001A2B09"/>
    <w:rsid w:val="001A3067"/>
    <w:rsid w:val="001A326D"/>
    <w:rsid w:val="001A49DE"/>
    <w:rsid w:val="001A4D4C"/>
    <w:rsid w:val="001A6D3A"/>
    <w:rsid w:val="001A7021"/>
    <w:rsid w:val="001B2172"/>
    <w:rsid w:val="001B357C"/>
    <w:rsid w:val="001B5873"/>
    <w:rsid w:val="001B5B1D"/>
    <w:rsid w:val="001B640C"/>
    <w:rsid w:val="001B7182"/>
    <w:rsid w:val="001C13DF"/>
    <w:rsid w:val="001C1FF6"/>
    <w:rsid w:val="001C29F7"/>
    <w:rsid w:val="001C2ED1"/>
    <w:rsid w:val="001C6BE2"/>
    <w:rsid w:val="001C7959"/>
    <w:rsid w:val="001D03A1"/>
    <w:rsid w:val="001D202E"/>
    <w:rsid w:val="001D2E91"/>
    <w:rsid w:val="001D31E3"/>
    <w:rsid w:val="001D3FB2"/>
    <w:rsid w:val="001D4A7C"/>
    <w:rsid w:val="001E01C3"/>
    <w:rsid w:val="001E0967"/>
    <w:rsid w:val="001E0F87"/>
    <w:rsid w:val="001E471F"/>
    <w:rsid w:val="001E6958"/>
    <w:rsid w:val="001E7862"/>
    <w:rsid w:val="001E7DE1"/>
    <w:rsid w:val="001F0D46"/>
    <w:rsid w:val="001F20ED"/>
    <w:rsid w:val="001F21D1"/>
    <w:rsid w:val="001F26E3"/>
    <w:rsid w:val="001F2BEF"/>
    <w:rsid w:val="001F3242"/>
    <w:rsid w:val="001F4DFE"/>
    <w:rsid w:val="001F6071"/>
    <w:rsid w:val="001F6217"/>
    <w:rsid w:val="001F668F"/>
    <w:rsid w:val="001F7E46"/>
    <w:rsid w:val="002000E7"/>
    <w:rsid w:val="0020014B"/>
    <w:rsid w:val="002010A9"/>
    <w:rsid w:val="00201D49"/>
    <w:rsid w:val="00203656"/>
    <w:rsid w:val="00203A89"/>
    <w:rsid w:val="00204CA3"/>
    <w:rsid w:val="002072A1"/>
    <w:rsid w:val="00210ECA"/>
    <w:rsid w:val="00210F57"/>
    <w:rsid w:val="00211306"/>
    <w:rsid w:val="00212580"/>
    <w:rsid w:val="002135C6"/>
    <w:rsid w:val="0022018E"/>
    <w:rsid w:val="00221333"/>
    <w:rsid w:val="00221EA6"/>
    <w:rsid w:val="002227F6"/>
    <w:rsid w:val="0022534D"/>
    <w:rsid w:val="002257EC"/>
    <w:rsid w:val="002263AD"/>
    <w:rsid w:val="0022794C"/>
    <w:rsid w:val="00227CB8"/>
    <w:rsid w:val="00230FFF"/>
    <w:rsid w:val="002341FB"/>
    <w:rsid w:val="002347F0"/>
    <w:rsid w:val="00236222"/>
    <w:rsid w:val="002410ED"/>
    <w:rsid w:val="0024129E"/>
    <w:rsid w:val="00243672"/>
    <w:rsid w:val="0024371D"/>
    <w:rsid w:val="00243C87"/>
    <w:rsid w:val="00243CEF"/>
    <w:rsid w:val="00244B0B"/>
    <w:rsid w:val="00245848"/>
    <w:rsid w:val="00245AF2"/>
    <w:rsid w:val="00246CC9"/>
    <w:rsid w:val="002470F1"/>
    <w:rsid w:val="00247B52"/>
    <w:rsid w:val="00251095"/>
    <w:rsid w:val="002516C2"/>
    <w:rsid w:val="002517C9"/>
    <w:rsid w:val="00253123"/>
    <w:rsid w:val="002531D5"/>
    <w:rsid w:val="00254602"/>
    <w:rsid w:val="002547B7"/>
    <w:rsid w:val="00260B10"/>
    <w:rsid w:val="00261C3B"/>
    <w:rsid w:val="00261E70"/>
    <w:rsid w:val="00262C9E"/>
    <w:rsid w:val="0026480E"/>
    <w:rsid w:val="002650F4"/>
    <w:rsid w:val="002662EA"/>
    <w:rsid w:val="00266347"/>
    <w:rsid w:val="00271856"/>
    <w:rsid w:val="00272202"/>
    <w:rsid w:val="002728A6"/>
    <w:rsid w:val="00274A72"/>
    <w:rsid w:val="00281EFE"/>
    <w:rsid w:val="0028302E"/>
    <w:rsid w:val="00283DC2"/>
    <w:rsid w:val="00283F27"/>
    <w:rsid w:val="00285064"/>
    <w:rsid w:val="00286D89"/>
    <w:rsid w:val="00287A13"/>
    <w:rsid w:val="002911DB"/>
    <w:rsid w:val="0029200A"/>
    <w:rsid w:val="00292415"/>
    <w:rsid w:val="00294CEF"/>
    <w:rsid w:val="00295B71"/>
    <w:rsid w:val="002965DA"/>
    <w:rsid w:val="002A0E91"/>
    <w:rsid w:val="002A2629"/>
    <w:rsid w:val="002A2F57"/>
    <w:rsid w:val="002A49F9"/>
    <w:rsid w:val="002A4EA2"/>
    <w:rsid w:val="002A77AF"/>
    <w:rsid w:val="002A7AAB"/>
    <w:rsid w:val="002A7FC6"/>
    <w:rsid w:val="002B05A1"/>
    <w:rsid w:val="002B0667"/>
    <w:rsid w:val="002B09DB"/>
    <w:rsid w:val="002B134C"/>
    <w:rsid w:val="002B2BFB"/>
    <w:rsid w:val="002B3DA1"/>
    <w:rsid w:val="002B717E"/>
    <w:rsid w:val="002C1BCF"/>
    <w:rsid w:val="002C33B9"/>
    <w:rsid w:val="002C3DA6"/>
    <w:rsid w:val="002C4B73"/>
    <w:rsid w:val="002C633E"/>
    <w:rsid w:val="002C76F0"/>
    <w:rsid w:val="002D21D8"/>
    <w:rsid w:val="002D2727"/>
    <w:rsid w:val="002D3533"/>
    <w:rsid w:val="002D39C9"/>
    <w:rsid w:val="002D43E6"/>
    <w:rsid w:val="002D5708"/>
    <w:rsid w:val="002D57D9"/>
    <w:rsid w:val="002D60AE"/>
    <w:rsid w:val="002D677C"/>
    <w:rsid w:val="002E0594"/>
    <w:rsid w:val="002E0B20"/>
    <w:rsid w:val="002E1E3B"/>
    <w:rsid w:val="002E2933"/>
    <w:rsid w:val="002E38AF"/>
    <w:rsid w:val="002E3EDF"/>
    <w:rsid w:val="002E4A16"/>
    <w:rsid w:val="002E62A1"/>
    <w:rsid w:val="002E6FA2"/>
    <w:rsid w:val="002E78AC"/>
    <w:rsid w:val="002E7CDD"/>
    <w:rsid w:val="002F075A"/>
    <w:rsid w:val="002F07A9"/>
    <w:rsid w:val="002F0B06"/>
    <w:rsid w:val="002F116F"/>
    <w:rsid w:val="002F256E"/>
    <w:rsid w:val="002F2640"/>
    <w:rsid w:val="002F380B"/>
    <w:rsid w:val="002F3C42"/>
    <w:rsid w:val="002F4861"/>
    <w:rsid w:val="002F4C40"/>
    <w:rsid w:val="002F598D"/>
    <w:rsid w:val="00300218"/>
    <w:rsid w:val="0030021B"/>
    <w:rsid w:val="00300628"/>
    <w:rsid w:val="003023D7"/>
    <w:rsid w:val="00302F08"/>
    <w:rsid w:val="00304411"/>
    <w:rsid w:val="003047C7"/>
    <w:rsid w:val="00305277"/>
    <w:rsid w:val="00305C62"/>
    <w:rsid w:val="00307F4F"/>
    <w:rsid w:val="00311D20"/>
    <w:rsid w:val="003131D5"/>
    <w:rsid w:val="00313BF5"/>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7C84"/>
    <w:rsid w:val="00327D12"/>
    <w:rsid w:val="00327D6C"/>
    <w:rsid w:val="00331FE9"/>
    <w:rsid w:val="00332062"/>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1F1D"/>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2CDD"/>
    <w:rsid w:val="0037349D"/>
    <w:rsid w:val="0037371C"/>
    <w:rsid w:val="00373784"/>
    <w:rsid w:val="00374096"/>
    <w:rsid w:val="00374EA4"/>
    <w:rsid w:val="00375620"/>
    <w:rsid w:val="00377B24"/>
    <w:rsid w:val="00380538"/>
    <w:rsid w:val="00380816"/>
    <w:rsid w:val="00382142"/>
    <w:rsid w:val="0039002B"/>
    <w:rsid w:val="00390303"/>
    <w:rsid w:val="0039054E"/>
    <w:rsid w:val="0039086B"/>
    <w:rsid w:val="00391E1C"/>
    <w:rsid w:val="00397E06"/>
    <w:rsid w:val="003A0A88"/>
    <w:rsid w:val="003A0BB4"/>
    <w:rsid w:val="003A1DC5"/>
    <w:rsid w:val="003A22C2"/>
    <w:rsid w:val="003A295D"/>
    <w:rsid w:val="003A4915"/>
    <w:rsid w:val="003A4E9E"/>
    <w:rsid w:val="003A538E"/>
    <w:rsid w:val="003A5435"/>
    <w:rsid w:val="003A5B04"/>
    <w:rsid w:val="003A6A4A"/>
    <w:rsid w:val="003A7649"/>
    <w:rsid w:val="003A78E4"/>
    <w:rsid w:val="003A7F7A"/>
    <w:rsid w:val="003B05FB"/>
    <w:rsid w:val="003B2BC7"/>
    <w:rsid w:val="003B459D"/>
    <w:rsid w:val="003B64A5"/>
    <w:rsid w:val="003C007E"/>
    <w:rsid w:val="003C032E"/>
    <w:rsid w:val="003C1647"/>
    <w:rsid w:val="003C2723"/>
    <w:rsid w:val="003C2A5D"/>
    <w:rsid w:val="003C365D"/>
    <w:rsid w:val="003C3866"/>
    <w:rsid w:val="003C5427"/>
    <w:rsid w:val="003C58DA"/>
    <w:rsid w:val="003C6195"/>
    <w:rsid w:val="003C76B5"/>
    <w:rsid w:val="003D0F13"/>
    <w:rsid w:val="003D10CB"/>
    <w:rsid w:val="003D1FFD"/>
    <w:rsid w:val="003D3438"/>
    <w:rsid w:val="003D3CF0"/>
    <w:rsid w:val="003D55DD"/>
    <w:rsid w:val="003D5D18"/>
    <w:rsid w:val="003D60BA"/>
    <w:rsid w:val="003D7988"/>
    <w:rsid w:val="003D7E9C"/>
    <w:rsid w:val="003E07E7"/>
    <w:rsid w:val="003E1D24"/>
    <w:rsid w:val="003E2333"/>
    <w:rsid w:val="003E2F75"/>
    <w:rsid w:val="003E39E0"/>
    <w:rsid w:val="003E5577"/>
    <w:rsid w:val="003E67D3"/>
    <w:rsid w:val="003E7751"/>
    <w:rsid w:val="003F1AEC"/>
    <w:rsid w:val="003F28B4"/>
    <w:rsid w:val="003F31DB"/>
    <w:rsid w:val="003F31E6"/>
    <w:rsid w:val="003F47A0"/>
    <w:rsid w:val="003F66CF"/>
    <w:rsid w:val="003F6E0F"/>
    <w:rsid w:val="003F7187"/>
    <w:rsid w:val="00400325"/>
    <w:rsid w:val="00400393"/>
    <w:rsid w:val="00400771"/>
    <w:rsid w:val="00400AF2"/>
    <w:rsid w:val="004016A0"/>
    <w:rsid w:val="004018B4"/>
    <w:rsid w:val="00401AE1"/>
    <w:rsid w:val="004036B5"/>
    <w:rsid w:val="00403A58"/>
    <w:rsid w:val="004059E9"/>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15B"/>
    <w:rsid w:val="00431B31"/>
    <w:rsid w:val="00432484"/>
    <w:rsid w:val="004340B5"/>
    <w:rsid w:val="004358AA"/>
    <w:rsid w:val="00437A15"/>
    <w:rsid w:val="00441DAA"/>
    <w:rsid w:val="00443CE9"/>
    <w:rsid w:val="00444CAA"/>
    <w:rsid w:val="00445830"/>
    <w:rsid w:val="0044627E"/>
    <w:rsid w:val="00450D39"/>
    <w:rsid w:val="0045141E"/>
    <w:rsid w:val="00452E17"/>
    <w:rsid w:val="00455E1A"/>
    <w:rsid w:val="00456E02"/>
    <w:rsid w:val="004571F2"/>
    <w:rsid w:val="0046081D"/>
    <w:rsid w:val="00460849"/>
    <w:rsid w:val="00465363"/>
    <w:rsid w:val="00470772"/>
    <w:rsid w:val="0047113F"/>
    <w:rsid w:val="004723EB"/>
    <w:rsid w:val="00472DCC"/>
    <w:rsid w:val="00476716"/>
    <w:rsid w:val="00476AE8"/>
    <w:rsid w:val="00480321"/>
    <w:rsid w:val="00480DBB"/>
    <w:rsid w:val="00482793"/>
    <w:rsid w:val="004830DF"/>
    <w:rsid w:val="00484B6E"/>
    <w:rsid w:val="00484ECA"/>
    <w:rsid w:val="00485053"/>
    <w:rsid w:val="00485431"/>
    <w:rsid w:val="00485503"/>
    <w:rsid w:val="0048609C"/>
    <w:rsid w:val="00491549"/>
    <w:rsid w:val="00491550"/>
    <w:rsid w:val="00491905"/>
    <w:rsid w:val="00491BEE"/>
    <w:rsid w:val="00492304"/>
    <w:rsid w:val="00493A95"/>
    <w:rsid w:val="0049577B"/>
    <w:rsid w:val="004965FD"/>
    <w:rsid w:val="004A0E85"/>
    <w:rsid w:val="004A2294"/>
    <w:rsid w:val="004A23A1"/>
    <w:rsid w:val="004A49A2"/>
    <w:rsid w:val="004A6B39"/>
    <w:rsid w:val="004A74C1"/>
    <w:rsid w:val="004B01E5"/>
    <w:rsid w:val="004B1234"/>
    <w:rsid w:val="004B2054"/>
    <w:rsid w:val="004B2BB8"/>
    <w:rsid w:val="004B37AD"/>
    <w:rsid w:val="004B44B1"/>
    <w:rsid w:val="004B4D2E"/>
    <w:rsid w:val="004B59F0"/>
    <w:rsid w:val="004B7544"/>
    <w:rsid w:val="004B7772"/>
    <w:rsid w:val="004C029A"/>
    <w:rsid w:val="004C1A12"/>
    <w:rsid w:val="004C22DB"/>
    <w:rsid w:val="004C4986"/>
    <w:rsid w:val="004C549C"/>
    <w:rsid w:val="004D14D1"/>
    <w:rsid w:val="004D48FB"/>
    <w:rsid w:val="004D4A7A"/>
    <w:rsid w:val="004D57A5"/>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0AF1"/>
    <w:rsid w:val="00511086"/>
    <w:rsid w:val="00511BC3"/>
    <w:rsid w:val="0051200E"/>
    <w:rsid w:val="0051284F"/>
    <w:rsid w:val="00513C40"/>
    <w:rsid w:val="0051594F"/>
    <w:rsid w:val="005163E3"/>
    <w:rsid w:val="00516630"/>
    <w:rsid w:val="005168A0"/>
    <w:rsid w:val="00516E9D"/>
    <w:rsid w:val="00517878"/>
    <w:rsid w:val="00521004"/>
    <w:rsid w:val="00521D19"/>
    <w:rsid w:val="00522469"/>
    <w:rsid w:val="00525070"/>
    <w:rsid w:val="00525203"/>
    <w:rsid w:val="005260E2"/>
    <w:rsid w:val="0052718D"/>
    <w:rsid w:val="00530B94"/>
    <w:rsid w:val="00531159"/>
    <w:rsid w:val="00531602"/>
    <w:rsid w:val="00532787"/>
    <w:rsid w:val="00532B0C"/>
    <w:rsid w:val="00533874"/>
    <w:rsid w:val="0053414C"/>
    <w:rsid w:val="00534CE4"/>
    <w:rsid w:val="00535961"/>
    <w:rsid w:val="00536AD5"/>
    <w:rsid w:val="00536BF6"/>
    <w:rsid w:val="00536FF1"/>
    <w:rsid w:val="00537FA1"/>
    <w:rsid w:val="005411F5"/>
    <w:rsid w:val="00543058"/>
    <w:rsid w:val="00543518"/>
    <w:rsid w:val="00544D87"/>
    <w:rsid w:val="005460CB"/>
    <w:rsid w:val="00550B5E"/>
    <w:rsid w:val="00557310"/>
    <w:rsid w:val="00560443"/>
    <w:rsid w:val="00560A09"/>
    <w:rsid w:val="005644A1"/>
    <w:rsid w:val="005650B0"/>
    <w:rsid w:val="0056516F"/>
    <w:rsid w:val="005665AE"/>
    <w:rsid w:val="005705A5"/>
    <w:rsid w:val="005706CD"/>
    <w:rsid w:val="005710FE"/>
    <w:rsid w:val="00571CD6"/>
    <w:rsid w:val="00573460"/>
    <w:rsid w:val="005740D1"/>
    <w:rsid w:val="00574F10"/>
    <w:rsid w:val="005752F7"/>
    <w:rsid w:val="00576C16"/>
    <w:rsid w:val="005778D7"/>
    <w:rsid w:val="0058082E"/>
    <w:rsid w:val="00581DB3"/>
    <w:rsid w:val="00582526"/>
    <w:rsid w:val="005841D4"/>
    <w:rsid w:val="00585852"/>
    <w:rsid w:val="0059126D"/>
    <w:rsid w:val="00591682"/>
    <w:rsid w:val="00594ED0"/>
    <w:rsid w:val="005A05B9"/>
    <w:rsid w:val="005A0702"/>
    <w:rsid w:val="005A2A73"/>
    <w:rsid w:val="005A3942"/>
    <w:rsid w:val="005A420A"/>
    <w:rsid w:val="005A5380"/>
    <w:rsid w:val="005A5C81"/>
    <w:rsid w:val="005A60F8"/>
    <w:rsid w:val="005A7E89"/>
    <w:rsid w:val="005B0A46"/>
    <w:rsid w:val="005B3565"/>
    <w:rsid w:val="005B3ED7"/>
    <w:rsid w:val="005B542B"/>
    <w:rsid w:val="005B56D3"/>
    <w:rsid w:val="005B71B8"/>
    <w:rsid w:val="005B7543"/>
    <w:rsid w:val="005C0D7F"/>
    <w:rsid w:val="005C11D9"/>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4DC"/>
    <w:rsid w:val="005E6BC8"/>
    <w:rsid w:val="005E7DD4"/>
    <w:rsid w:val="005F58E6"/>
    <w:rsid w:val="005F7FDA"/>
    <w:rsid w:val="00601067"/>
    <w:rsid w:val="00602DCB"/>
    <w:rsid w:val="00605AE7"/>
    <w:rsid w:val="00607348"/>
    <w:rsid w:val="00607575"/>
    <w:rsid w:val="00607AEC"/>
    <w:rsid w:val="00610CAD"/>
    <w:rsid w:val="00611883"/>
    <w:rsid w:val="00611DFA"/>
    <w:rsid w:val="006128F2"/>
    <w:rsid w:val="00612D1E"/>
    <w:rsid w:val="00614518"/>
    <w:rsid w:val="00616319"/>
    <w:rsid w:val="0062043B"/>
    <w:rsid w:val="00625B98"/>
    <w:rsid w:val="00627C0D"/>
    <w:rsid w:val="00630C26"/>
    <w:rsid w:val="00632BB7"/>
    <w:rsid w:val="00634052"/>
    <w:rsid w:val="006350FF"/>
    <w:rsid w:val="0063524A"/>
    <w:rsid w:val="00635AD3"/>
    <w:rsid w:val="006405AC"/>
    <w:rsid w:val="00640D55"/>
    <w:rsid w:val="006418CC"/>
    <w:rsid w:val="00641983"/>
    <w:rsid w:val="00643D7E"/>
    <w:rsid w:val="00644EE5"/>
    <w:rsid w:val="00646458"/>
    <w:rsid w:val="00646597"/>
    <w:rsid w:val="006468B9"/>
    <w:rsid w:val="00651EC4"/>
    <w:rsid w:val="006525AD"/>
    <w:rsid w:val="00652AA6"/>
    <w:rsid w:val="006538B1"/>
    <w:rsid w:val="00653B99"/>
    <w:rsid w:val="006555FC"/>
    <w:rsid w:val="00655A4B"/>
    <w:rsid w:val="00656D7D"/>
    <w:rsid w:val="00657293"/>
    <w:rsid w:val="006576AA"/>
    <w:rsid w:val="00661CB4"/>
    <w:rsid w:val="0066266A"/>
    <w:rsid w:val="0066392D"/>
    <w:rsid w:val="00663FFB"/>
    <w:rsid w:val="00666420"/>
    <w:rsid w:val="00672D59"/>
    <w:rsid w:val="00674A4F"/>
    <w:rsid w:val="00674B64"/>
    <w:rsid w:val="006759F8"/>
    <w:rsid w:val="00681C81"/>
    <w:rsid w:val="00682BE1"/>
    <w:rsid w:val="006838BF"/>
    <w:rsid w:val="006856BE"/>
    <w:rsid w:val="00687C84"/>
    <w:rsid w:val="00687E1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6F72"/>
    <w:rsid w:val="006E0D51"/>
    <w:rsid w:val="006E37C5"/>
    <w:rsid w:val="006E49E9"/>
    <w:rsid w:val="006E6224"/>
    <w:rsid w:val="006E704A"/>
    <w:rsid w:val="006F0287"/>
    <w:rsid w:val="006F23A9"/>
    <w:rsid w:val="006F2D88"/>
    <w:rsid w:val="006F341B"/>
    <w:rsid w:val="006F3F66"/>
    <w:rsid w:val="006F41DC"/>
    <w:rsid w:val="006F67E1"/>
    <w:rsid w:val="00700E1C"/>
    <w:rsid w:val="00701968"/>
    <w:rsid w:val="00705319"/>
    <w:rsid w:val="00705760"/>
    <w:rsid w:val="00706F87"/>
    <w:rsid w:val="00707594"/>
    <w:rsid w:val="007112F1"/>
    <w:rsid w:val="00711804"/>
    <w:rsid w:val="0071273B"/>
    <w:rsid w:val="007229F6"/>
    <w:rsid w:val="0072324F"/>
    <w:rsid w:val="00723652"/>
    <w:rsid w:val="0072552B"/>
    <w:rsid w:val="00726467"/>
    <w:rsid w:val="00726635"/>
    <w:rsid w:val="00730538"/>
    <w:rsid w:val="00732237"/>
    <w:rsid w:val="00733A3F"/>
    <w:rsid w:val="00734EB4"/>
    <w:rsid w:val="00735BD3"/>
    <w:rsid w:val="007366EA"/>
    <w:rsid w:val="0073686C"/>
    <w:rsid w:val="007401BD"/>
    <w:rsid w:val="00740B41"/>
    <w:rsid w:val="00740E44"/>
    <w:rsid w:val="007423F9"/>
    <w:rsid w:val="00742EA4"/>
    <w:rsid w:val="00743069"/>
    <w:rsid w:val="007439F9"/>
    <w:rsid w:val="00743CFB"/>
    <w:rsid w:val="00744C08"/>
    <w:rsid w:val="007516C5"/>
    <w:rsid w:val="00751B67"/>
    <w:rsid w:val="007526B0"/>
    <w:rsid w:val="00754146"/>
    <w:rsid w:val="0075446C"/>
    <w:rsid w:val="00754942"/>
    <w:rsid w:val="00754974"/>
    <w:rsid w:val="00755F72"/>
    <w:rsid w:val="00756648"/>
    <w:rsid w:val="0075772F"/>
    <w:rsid w:val="00760716"/>
    <w:rsid w:val="00760A0B"/>
    <w:rsid w:val="00762986"/>
    <w:rsid w:val="00764582"/>
    <w:rsid w:val="00765E1E"/>
    <w:rsid w:val="007673F6"/>
    <w:rsid w:val="00767577"/>
    <w:rsid w:val="00770544"/>
    <w:rsid w:val="007710AD"/>
    <w:rsid w:val="00771350"/>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46D9"/>
    <w:rsid w:val="007856AF"/>
    <w:rsid w:val="0078633F"/>
    <w:rsid w:val="0078656F"/>
    <w:rsid w:val="00787EE3"/>
    <w:rsid w:val="00791D93"/>
    <w:rsid w:val="0079385B"/>
    <w:rsid w:val="00794225"/>
    <w:rsid w:val="00794D09"/>
    <w:rsid w:val="00794D52"/>
    <w:rsid w:val="007952A0"/>
    <w:rsid w:val="00796EEA"/>
    <w:rsid w:val="007A04B1"/>
    <w:rsid w:val="007A06FD"/>
    <w:rsid w:val="007A281E"/>
    <w:rsid w:val="007A3FE5"/>
    <w:rsid w:val="007A55DA"/>
    <w:rsid w:val="007A6895"/>
    <w:rsid w:val="007A6B39"/>
    <w:rsid w:val="007B2C9D"/>
    <w:rsid w:val="007B318A"/>
    <w:rsid w:val="007B3E6B"/>
    <w:rsid w:val="007B4AF6"/>
    <w:rsid w:val="007C01E9"/>
    <w:rsid w:val="007C0A84"/>
    <w:rsid w:val="007C0BDE"/>
    <w:rsid w:val="007C10D1"/>
    <w:rsid w:val="007C1DEA"/>
    <w:rsid w:val="007C7D88"/>
    <w:rsid w:val="007D0335"/>
    <w:rsid w:val="007D3000"/>
    <w:rsid w:val="007D386C"/>
    <w:rsid w:val="007D3AB5"/>
    <w:rsid w:val="007D3ACB"/>
    <w:rsid w:val="007D56DD"/>
    <w:rsid w:val="007D5C86"/>
    <w:rsid w:val="007E0139"/>
    <w:rsid w:val="007E26BA"/>
    <w:rsid w:val="007E27A7"/>
    <w:rsid w:val="007E5B94"/>
    <w:rsid w:val="007E6115"/>
    <w:rsid w:val="007E64E4"/>
    <w:rsid w:val="007E69C2"/>
    <w:rsid w:val="007E69CF"/>
    <w:rsid w:val="007E7FB0"/>
    <w:rsid w:val="007F0D85"/>
    <w:rsid w:val="007F1C46"/>
    <w:rsid w:val="007F235A"/>
    <w:rsid w:val="007F3C40"/>
    <w:rsid w:val="007F49BC"/>
    <w:rsid w:val="007F59E7"/>
    <w:rsid w:val="007F6B9D"/>
    <w:rsid w:val="00803F87"/>
    <w:rsid w:val="0080473E"/>
    <w:rsid w:val="008065BD"/>
    <w:rsid w:val="00807453"/>
    <w:rsid w:val="00807E85"/>
    <w:rsid w:val="00807FE2"/>
    <w:rsid w:val="00810A54"/>
    <w:rsid w:val="008111B5"/>
    <w:rsid w:val="00815250"/>
    <w:rsid w:val="00816C00"/>
    <w:rsid w:val="0082091C"/>
    <w:rsid w:val="00820D19"/>
    <w:rsid w:val="00820DF5"/>
    <w:rsid w:val="00822D84"/>
    <w:rsid w:val="00824571"/>
    <w:rsid w:val="008247D2"/>
    <w:rsid w:val="00827F6E"/>
    <w:rsid w:val="008313D6"/>
    <w:rsid w:val="0083156E"/>
    <w:rsid w:val="00831750"/>
    <w:rsid w:val="0083310F"/>
    <w:rsid w:val="00833118"/>
    <w:rsid w:val="00834522"/>
    <w:rsid w:val="00834F58"/>
    <w:rsid w:val="00835311"/>
    <w:rsid w:val="008405A6"/>
    <w:rsid w:val="0084276C"/>
    <w:rsid w:val="00843181"/>
    <w:rsid w:val="008450C4"/>
    <w:rsid w:val="00845EA9"/>
    <w:rsid w:val="00846CAC"/>
    <w:rsid w:val="0085142F"/>
    <w:rsid w:val="00852293"/>
    <w:rsid w:val="008535CD"/>
    <w:rsid w:val="00855049"/>
    <w:rsid w:val="00857FD9"/>
    <w:rsid w:val="0086108E"/>
    <w:rsid w:val="00861BBC"/>
    <w:rsid w:val="0086292B"/>
    <w:rsid w:val="008638B5"/>
    <w:rsid w:val="00863BC3"/>
    <w:rsid w:val="008640EE"/>
    <w:rsid w:val="00864EF1"/>
    <w:rsid w:val="00865D79"/>
    <w:rsid w:val="00866977"/>
    <w:rsid w:val="00867307"/>
    <w:rsid w:val="00867A20"/>
    <w:rsid w:val="00870986"/>
    <w:rsid w:val="0087150A"/>
    <w:rsid w:val="008778B8"/>
    <w:rsid w:val="008801E3"/>
    <w:rsid w:val="00882124"/>
    <w:rsid w:val="00882715"/>
    <w:rsid w:val="008839A9"/>
    <w:rsid w:val="0088531F"/>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BD2"/>
    <w:rsid w:val="008A7E79"/>
    <w:rsid w:val="008B0C80"/>
    <w:rsid w:val="008B12C6"/>
    <w:rsid w:val="008B242E"/>
    <w:rsid w:val="008B50C8"/>
    <w:rsid w:val="008B5132"/>
    <w:rsid w:val="008B59B3"/>
    <w:rsid w:val="008B62F8"/>
    <w:rsid w:val="008B766D"/>
    <w:rsid w:val="008B78DD"/>
    <w:rsid w:val="008C0425"/>
    <w:rsid w:val="008C1F68"/>
    <w:rsid w:val="008C3622"/>
    <w:rsid w:val="008C5FF7"/>
    <w:rsid w:val="008D082C"/>
    <w:rsid w:val="008D1D24"/>
    <w:rsid w:val="008D2CDF"/>
    <w:rsid w:val="008D43E5"/>
    <w:rsid w:val="008E13AB"/>
    <w:rsid w:val="008E1DB7"/>
    <w:rsid w:val="008E1F39"/>
    <w:rsid w:val="008E5C20"/>
    <w:rsid w:val="008E6B6E"/>
    <w:rsid w:val="008E7063"/>
    <w:rsid w:val="008F01D4"/>
    <w:rsid w:val="008F04E5"/>
    <w:rsid w:val="008F53EF"/>
    <w:rsid w:val="008F5559"/>
    <w:rsid w:val="008F61CD"/>
    <w:rsid w:val="00900CA0"/>
    <w:rsid w:val="00903206"/>
    <w:rsid w:val="009041F5"/>
    <w:rsid w:val="00904BF3"/>
    <w:rsid w:val="009069F7"/>
    <w:rsid w:val="00912F79"/>
    <w:rsid w:val="009145FC"/>
    <w:rsid w:val="00914AA4"/>
    <w:rsid w:val="00915980"/>
    <w:rsid w:val="00917E9A"/>
    <w:rsid w:val="009222CC"/>
    <w:rsid w:val="009223EF"/>
    <w:rsid w:val="0092392E"/>
    <w:rsid w:val="00923E87"/>
    <w:rsid w:val="00924FBA"/>
    <w:rsid w:val="0092665E"/>
    <w:rsid w:val="0092751A"/>
    <w:rsid w:val="0093076B"/>
    <w:rsid w:val="00931544"/>
    <w:rsid w:val="00932909"/>
    <w:rsid w:val="00933176"/>
    <w:rsid w:val="0093344F"/>
    <w:rsid w:val="00933A28"/>
    <w:rsid w:val="00933E5C"/>
    <w:rsid w:val="00934DA0"/>
    <w:rsid w:val="00934F08"/>
    <w:rsid w:val="00935235"/>
    <w:rsid w:val="009364EA"/>
    <w:rsid w:val="00940982"/>
    <w:rsid w:val="00943828"/>
    <w:rsid w:val="00943B66"/>
    <w:rsid w:val="00943D87"/>
    <w:rsid w:val="00950A4C"/>
    <w:rsid w:val="009527A3"/>
    <w:rsid w:val="00952B00"/>
    <w:rsid w:val="00952F92"/>
    <w:rsid w:val="0095328F"/>
    <w:rsid w:val="00954CFA"/>
    <w:rsid w:val="00960428"/>
    <w:rsid w:val="0096103D"/>
    <w:rsid w:val="00962198"/>
    <w:rsid w:val="009621CE"/>
    <w:rsid w:val="00965D9A"/>
    <w:rsid w:val="00966307"/>
    <w:rsid w:val="00966E7E"/>
    <w:rsid w:val="00967538"/>
    <w:rsid w:val="00967E05"/>
    <w:rsid w:val="00972219"/>
    <w:rsid w:val="00972B0D"/>
    <w:rsid w:val="009734E9"/>
    <w:rsid w:val="0097453E"/>
    <w:rsid w:val="009749A7"/>
    <w:rsid w:val="009802A2"/>
    <w:rsid w:val="00980765"/>
    <w:rsid w:val="009843E4"/>
    <w:rsid w:val="00984B74"/>
    <w:rsid w:val="009852CC"/>
    <w:rsid w:val="009853E3"/>
    <w:rsid w:val="00985949"/>
    <w:rsid w:val="00986629"/>
    <w:rsid w:val="0098669A"/>
    <w:rsid w:val="00986A5B"/>
    <w:rsid w:val="00986D93"/>
    <w:rsid w:val="009906AF"/>
    <w:rsid w:val="00992107"/>
    <w:rsid w:val="00992F8D"/>
    <w:rsid w:val="00993164"/>
    <w:rsid w:val="0099323C"/>
    <w:rsid w:val="009934C0"/>
    <w:rsid w:val="00997BC0"/>
    <w:rsid w:val="009A0773"/>
    <w:rsid w:val="009A175F"/>
    <w:rsid w:val="009A36A7"/>
    <w:rsid w:val="009B0124"/>
    <w:rsid w:val="009B15E1"/>
    <w:rsid w:val="009B1816"/>
    <w:rsid w:val="009B334C"/>
    <w:rsid w:val="009B3573"/>
    <w:rsid w:val="009B3BCA"/>
    <w:rsid w:val="009B511C"/>
    <w:rsid w:val="009B5D65"/>
    <w:rsid w:val="009B5F99"/>
    <w:rsid w:val="009B6A0C"/>
    <w:rsid w:val="009B7D11"/>
    <w:rsid w:val="009C04DF"/>
    <w:rsid w:val="009C04FB"/>
    <w:rsid w:val="009C1EDD"/>
    <w:rsid w:val="009C2A38"/>
    <w:rsid w:val="009C3377"/>
    <w:rsid w:val="009C362E"/>
    <w:rsid w:val="009C434A"/>
    <w:rsid w:val="009C5C96"/>
    <w:rsid w:val="009C681E"/>
    <w:rsid w:val="009C7F14"/>
    <w:rsid w:val="009D04AB"/>
    <w:rsid w:val="009D10E1"/>
    <w:rsid w:val="009D1FF2"/>
    <w:rsid w:val="009D2044"/>
    <w:rsid w:val="009D2285"/>
    <w:rsid w:val="009D3AFE"/>
    <w:rsid w:val="009D4A46"/>
    <w:rsid w:val="009D5CA4"/>
    <w:rsid w:val="009D79D3"/>
    <w:rsid w:val="009E252C"/>
    <w:rsid w:val="009E329B"/>
    <w:rsid w:val="009E39A4"/>
    <w:rsid w:val="009E4370"/>
    <w:rsid w:val="009E451E"/>
    <w:rsid w:val="009E4B42"/>
    <w:rsid w:val="009E57E2"/>
    <w:rsid w:val="009F0855"/>
    <w:rsid w:val="00A024F0"/>
    <w:rsid w:val="00A039DD"/>
    <w:rsid w:val="00A044D9"/>
    <w:rsid w:val="00A04996"/>
    <w:rsid w:val="00A04E4C"/>
    <w:rsid w:val="00A055A2"/>
    <w:rsid w:val="00A0689B"/>
    <w:rsid w:val="00A13AD0"/>
    <w:rsid w:val="00A13CDB"/>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47C48"/>
    <w:rsid w:val="00A51558"/>
    <w:rsid w:val="00A562C0"/>
    <w:rsid w:val="00A609CE"/>
    <w:rsid w:val="00A6105C"/>
    <w:rsid w:val="00A61E42"/>
    <w:rsid w:val="00A63B9A"/>
    <w:rsid w:val="00A64530"/>
    <w:rsid w:val="00A708F9"/>
    <w:rsid w:val="00A7350E"/>
    <w:rsid w:val="00A73FBB"/>
    <w:rsid w:val="00A7416D"/>
    <w:rsid w:val="00A747BA"/>
    <w:rsid w:val="00A750B6"/>
    <w:rsid w:val="00A77416"/>
    <w:rsid w:val="00A80463"/>
    <w:rsid w:val="00A809F0"/>
    <w:rsid w:val="00A828DA"/>
    <w:rsid w:val="00A84953"/>
    <w:rsid w:val="00A85934"/>
    <w:rsid w:val="00A90698"/>
    <w:rsid w:val="00A9241A"/>
    <w:rsid w:val="00A924F0"/>
    <w:rsid w:val="00A93193"/>
    <w:rsid w:val="00A9588B"/>
    <w:rsid w:val="00A95C37"/>
    <w:rsid w:val="00A96DDD"/>
    <w:rsid w:val="00A97427"/>
    <w:rsid w:val="00AA022F"/>
    <w:rsid w:val="00AA08B8"/>
    <w:rsid w:val="00AA13D8"/>
    <w:rsid w:val="00AA339B"/>
    <w:rsid w:val="00AA5969"/>
    <w:rsid w:val="00AA5AAF"/>
    <w:rsid w:val="00AA5D62"/>
    <w:rsid w:val="00AA67B7"/>
    <w:rsid w:val="00AA67EF"/>
    <w:rsid w:val="00AB0D5C"/>
    <w:rsid w:val="00AB21DE"/>
    <w:rsid w:val="00AB2795"/>
    <w:rsid w:val="00AB27ED"/>
    <w:rsid w:val="00AB3043"/>
    <w:rsid w:val="00AB572B"/>
    <w:rsid w:val="00AB582D"/>
    <w:rsid w:val="00AB6B3E"/>
    <w:rsid w:val="00AB6D41"/>
    <w:rsid w:val="00AB718C"/>
    <w:rsid w:val="00AB7C54"/>
    <w:rsid w:val="00AC0192"/>
    <w:rsid w:val="00AC0F46"/>
    <w:rsid w:val="00AC1BBF"/>
    <w:rsid w:val="00AC1C27"/>
    <w:rsid w:val="00AC2025"/>
    <w:rsid w:val="00AC290B"/>
    <w:rsid w:val="00AC33E8"/>
    <w:rsid w:val="00AC3593"/>
    <w:rsid w:val="00AC6E0A"/>
    <w:rsid w:val="00AD0C5E"/>
    <w:rsid w:val="00AD1019"/>
    <w:rsid w:val="00AD1F8D"/>
    <w:rsid w:val="00AD2A9E"/>
    <w:rsid w:val="00AD4702"/>
    <w:rsid w:val="00AD529C"/>
    <w:rsid w:val="00AD580B"/>
    <w:rsid w:val="00AD7F56"/>
    <w:rsid w:val="00AE106F"/>
    <w:rsid w:val="00AE11DA"/>
    <w:rsid w:val="00AE1858"/>
    <w:rsid w:val="00AE1A21"/>
    <w:rsid w:val="00AE20CE"/>
    <w:rsid w:val="00AE2C1F"/>
    <w:rsid w:val="00AE2C55"/>
    <w:rsid w:val="00AE3039"/>
    <w:rsid w:val="00AE3536"/>
    <w:rsid w:val="00AE4C19"/>
    <w:rsid w:val="00AE5E2C"/>
    <w:rsid w:val="00AE64DC"/>
    <w:rsid w:val="00AF2213"/>
    <w:rsid w:val="00AF2297"/>
    <w:rsid w:val="00AF413D"/>
    <w:rsid w:val="00AF4565"/>
    <w:rsid w:val="00AF4EF5"/>
    <w:rsid w:val="00AF5443"/>
    <w:rsid w:val="00AF559D"/>
    <w:rsid w:val="00AF64B5"/>
    <w:rsid w:val="00AF7C4B"/>
    <w:rsid w:val="00AF7F03"/>
    <w:rsid w:val="00B00651"/>
    <w:rsid w:val="00B00E4F"/>
    <w:rsid w:val="00B017A2"/>
    <w:rsid w:val="00B04F63"/>
    <w:rsid w:val="00B05D2B"/>
    <w:rsid w:val="00B07308"/>
    <w:rsid w:val="00B10A39"/>
    <w:rsid w:val="00B11138"/>
    <w:rsid w:val="00B12B68"/>
    <w:rsid w:val="00B12D28"/>
    <w:rsid w:val="00B13408"/>
    <w:rsid w:val="00B13B11"/>
    <w:rsid w:val="00B13D02"/>
    <w:rsid w:val="00B16D82"/>
    <w:rsid w:val="00B17809"/>
    <w:rsid w:val="00B20D79"/>
    <w:rsid w:val="00B2291D"/>
    <w:rsid w:val="00B23747"/>
    <w:rsid w:val="00B238C5"/>
    <w:rsid w:val="00B25AC4"/>
    <w:rsid w:val="00B25FB0"/>
    <w:rsid w:val="00B267F8"/>
    <w:rsid w:val="00B27B42"/>
    <w:rsid w:val="00B32758"/>
    <w:rsid w:val="00B342C1"/>
    <w:rsid w:val="00B35A93"/>
    <w:rsid w:val="00B35CE2"/>
    <w:rsid w:val="00B36393"/>
    <w:rsid w:val="00B3755A"/>
    <w:rsid w:val="00B37B2C"/>
    <w:rsid w:val="00B401B2"/>
    <w:rsid w:val="00B40E81"/>
    <w:rsid w:val="00B41403"/>
    <w:rsid w:val="00B43394"/>
    <w:rsid w:val="00B4361D"/>
    <w:rsid w:val="00B44FBD"/>
    <w:rsid w:val="00B47E69"/>
    <w:rsid w:val="00B50747"/>
    <w:rsid w:val="00B526FE"/>
    <w:rsid w:val="00B5538E"/>
    <w:rsid w:val="00B5553E"/>
    <w:rsid w:val="00B5665D"/>
    <w:rsid w:val="00B566AC"/>
    <w:rsid w:val="00B614E7"/>
    <w:rsid w:val="00B63025"/>
    <w:rsid w:val="00B64ED8"/>
    <w:rsid w:val="00B65414"/>
    <w:rsid w:val="00B70EEB"/>
    <w:rsid w:val="00B72898"/>
    <w:rsid w:val="00B8048A"/>
    <w:rsid w:val="00B83126"/>
    <w:rsid w:val="00B83205"/>
    <w:rsid w:val="00B83231"/>
    <w:rsid w:val="00B83BC9"/>
    <w:rsid w:val="00B85565"/>
    <w:rsid w:val="00B85DBC"/>
    <w:rsid w:val="00B875A9"/>
    <w:rsid w:val="00B87CC0"/>
    <w:rsid w:val="00B922CC"/>
    <w:rsid w:val="00B92C8B"/>
    <w:rsid w:val="00B9386D"/>
    <w:rsid w:val="00B9483B"/>
    <w:rsid w:val="00B94AF2"/>
    <w:rsid w:val="00B95B17"/>
    <w:rsid w:val="00B968A2"/>
    <w:rsid w:val="00BA0052"/>
    <w:rsid w:val="00BA12E9"/>
    <w:rsid w:val="00BA1CFA"/>
    <w:rsid w:val="00BA1E71"/>
    <w:rsid w:val="00BA3B23"/>
    <w:rsid w:val="00BA3C00"/>
    <w:rsid w:val="00BA534E"/>
    <w:rsid w:val="00BA5663"/>
    <w:rsid w:val="00BA5712"/>
    <w:rsid w:val="00BA6951"/>
    <w:rsid w:val="00BA7789"/>
    <w:rsid w:val="00BB1B1C"/>
    <w:rsid w:val="00BB2038"/>
    <w:rsid w:val="00BB26E5"/>
    <w:rsid w:val="00BB3EE1"/>
    <w:rsid w:val="00BB74BE"/>
    <w:rsid w:val="00BB7719"/>
    <w:rsid w:val="00BC3666"/>
    <w:rsid w:val="00BC4914"/>
    <w:rsid w:val="00BC4FAB"/>
    <w:rsid w:val="00BC4FBC"/>
    <w:rsid w:val="00BC7299"/>
    <w:rsid w:val="00BC7367"/>
    <w:rsid w:val="00BD1221"/>
    <w:rsid w:val="00BD1FE0"/>
    <w:rsid w:val="00BD2414"/>
    <w:rsid w:val="00BD2A4E"/>
    <w:rsid w:val="00BD2EC6"/>
    <w:rsid w:val="00BD42D5"/>
    <w:rsid w:val="00BD5C61"/>
    <w:rsid w:val="00BD68A1"/>
    <w:rsid w:val="00BE0660"/>
    <w:rsid w:val="00BE0A16"/>
    <w:rsid w:val="00BE10D6"/>
    <w:rsid w:val="00BE14C6"/>
    <w:rsid w:val="00BE38C4"/>
    <w:rsid w:val="00BE3CB1"/>
    <w:rsid w:val="00BE4329"/>
    <w:rsid w:val="00BE5277"/>
    <w:rsid w:val="00BF00BD"/>
    <w:rsid w:val="00BF0F98"/>
    <w:rsid w:val="00BF5ABA"/>
    <w:rsid w:val="00BF5D7F"/>
    <w:rsid w:val="00BF7259"/>
    <w:rsid w:val="00C001FF"/>
    <w:rsid w:val="00C00263"/>
    <w:rsid w:val="00C009CF"/>
    <w:rsid w:val="00C02EDA"/>
    <w:rsid w:val="00C030B2"/>
    <w:rsid w:val="00C046B0"/>
    <w:rsid w:val="00C05F61"/>
    <w:rsid w:val="00C06F58"/>
    <w:rsid w:val="00C07B91"/>
    <w:rsid w:val="00C10129"/>
    <w:rsid w:val="00C11FDD"/>
    <w:rsid w:val="00C13062"/>
    <w:rsid w:val="00C161B5"/>
    <w:rsid w:val="00C16D44"/>
    <w:rsid w:val="00C23369"/>
    <w:rsid w:val="00C24C84"/>
    <w:rsid w:val="00C26FA0"/>
    <w:rsid w:val="00C2714B"/>
    <w:rsid w:val="00C27456"/>
    <w:rsid w:val="00C27EC9"/>
    <w:rsid w:val="00C3087E"/>
    <w:rsid w:val="00C30886"/>
    <w:rsid w:val="00C31498"/>
    <w:rsid w:val="00C3185A"/>
    <w:rsid w:val="00C32440"/>
    <w:rsid w:val="00C3244F"/>
    <w:rsid w:val="00C3248A"/>
    <w:rsid w:val="00C32F8F"/>
    <w:rsid w:val="00C3303B"/>
    <w:rsid w:val="00C352A5"/>
    <w:rsid w:val="00C355FC"/>
    <w:rsid w:val="00C36EAD"/>
    <w:rsid w:val="00C37527"/>
    <w:rsid w:val="00C42457"/>
    <w:rsid w:val="00C44BE2"/>
    <w:rsid w:val="00C4643D"/>
    <w:rsid w:val="00C51399"/>
    <w:rsid w:val="00C51BE1"/>
    <w:rsid w:val="00C52436"/>
    <w:rsid w:val="00C52F31"/>
    <w:rsid w:val="00C561E9"/>
    <w:rsid w:val="00C569B6"/>
    <w:rsid w:val="00C610C8"/>
    <w:rsid w:val="00C6196A"/>
    <w:rsid w:val="00C62161"/>
    <w:rsid w:val="00C62DBE"/>
    <w:rsid w:val="00C643B5"/>
    <w:rsid w:val="00C6467C"/>
    <w:rsid w:val="00C656B0"/>
    <w:rsid w:val="00C6769E"/>
    <w:rsid w:val="00C71992"/>
    <w:rsid w:val="00C721A5"/>
    <w:rsid w:val="00C72371"/>
    <w:rsid w:val="00C72C9D"/>
    <w:rsid w:val="00C7423C"/>
    <w:rsid w:val="00C7464F"/>
    <w:rsid w:val="00C751F6"/>
    <w:rsid w:val="00C75E67"/>
    <w:rsid w:val="00C76519"/>
    <w:rsid w:val="00C76BDC"/>
    <w:rsid w:val="00C76D3A"/>
    <w:rsid w:val="00C77975"/>
    <w:rsid w:val="00C82C1A"/>
    <w:rsid w:val="00C8407F"/>
    <w:rsid w:val="00C8428E"/>
    <w:rsid w:val="00C85324"/>
    <w:rsid w:val="00C87D31"/>
    <w:rsid w:val="00C9015B"/>
    <w:rsid w:val="00C91A5F"/>
    <w:rsid w:val="00C937D6"/>
    <w:rsid w:val="00C95D66"/>
    <w:rsid w:val="00C9639F"/>
    <w:rsid w:val="00CA25E7"/>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4CFD"/>
    <w:rsid w:val="00CC621C"/>
    <w:rsid w:val="00CC7103"/>
    <w:rsid w:val="00CC791B"/>
    <w:rsid w:val="00CD280E"/>
    <w:rsid w:val="00CD4275"/>
    <w:rsid w:val="00CE0174"/>
    <w:rsid w:val="00CE39FA"/>
    <w:rsid w:val="00CE3A7D"/>
    <w:rsid w:val="00CE63CA"/>
    <w:rsid w:val="00CE6F0B"/>
    <w:rsid w:val="00CF05B8"/>
    <w:rsid w:val="00CF3D0C"/>
    <w:rsid w:val="00CF51CB"/>
    <w:rsid w:val="00D0138A"/>
    <w:rsid w:val="00D0287C"/>
    <w:rsid w:val="00D02F8C"/>
    <w:rsid w:val="00D06836"/>
    <w:rsid w:val="00D102C0"/>
    <w:rsid w:val="00D11AC2"/>
    <w:rsid w:val="00D129F6"/>
    <w:rsid w:val="00D13936"/>
    <w:rsid w:val="00D141C8"/>
    <w:rsid w:val="00D14DF6"/>
    <w:rsid w:val="00D17555"/>
    <w:rsid w:val="00D2105E"/>
    <w:rsid w:val="00D22B78"/>
    <w:rsid w:val="00D2326B"/>
    <w:rsid w:val="00D2382F"/>
    <w:rsid w:val="00D248ED"/>
    <w:rsid w:val="00D24977"/>
    <w:rsid w:val="00D24DE7"/>
    <w:rsid w:val="00D274D5"/>
    <w:rsid w:val="00D30F14"/>
    <w:rsid w:val="00D31198"/>
    <w:rsid w:val="00D33BE4"/>
    <w:rsid w:val="00D368BE"/>
    <w:rsid w:val="00D378E3"/>
    <w:rsid w:val="00D37F01"/>
    <w:rsid w:val="00D43481"/>
    <w:rsid w:val="00D4520B"/>
    <w:rsid w:val="00D47A89"/>
    <w:rsid w:val="00D53844"/>
    <w:rsid w:val="00D53B9D"/>
    <w:rsid w:val="00D5485D"/>
    <w:rsid w:val="00D550C0"/>
    <w:rsid w:val="00D555E9"/>
    <w:rsid w:val="00D55EB5"/>
    <w:rsid w:val="00D5627F"/>
    <w:rsid w:val="00D56372"/>
    <w:rsid w:val="00D56851"/>
    <w:rsid w:val="00D573FC"/>
    <w:rsid w:val="00D60399"/>
    <w:rsid w:val="00D607EF"/>
    <w:rsid w:val="00D60891"/>
    <w:rsid w:val="00D60AD0"/>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F42"/>
    <w:rsid w:val="00D8185F"/>
    <w:rsid w:val="00D82E68"/>
    <w:rsid w:val="00D83618"/>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440F"/>
    <w:rsid w:val="00DA6EE3"/>
    <w:rsid w:val="00DA7B97"/>
    <w:rsid w:val="00DB4F6D"/>
    <w:rsid w:val="00DB548E"/>
    <w:rsid w:val="00DB5AFF"/>
    <w:rsid w:val="00DB6776"/>
    <w:rsid w:val="00DB6D73"/>
    <w:rsid w:val="00DB786A"/>
    <w:rsid w:val="00DC249E"/>
    <w:rsid w:val="00DC25E6"/>
    <w:rsid w:val="00DC2AAE"/>
    <w:rsid w:val="00DC2B76"/>
    <w:rsid w:val="00DC3D1F"/>
    <w:rsid w:val="00DC6EE7"/>
    <w:rsid w:val="00DC7631"/>
    <w:rsid w:val="00DD016D"/>
    <w:rsid w:val="00DD051B"/>
    <w:rsid w:val="00DD0B04"/>
    <w:rsid w:val="00DD21CC"/>
    <w:rsid w:val="00DD26D8"/>
    <w:rsid w:val="00DD2894"/>
    <w:rsid w:val="00DD3516"/>
    <w:rsid w:val="00DD4132"/>
    <w:rsid w:val="00DD44BF"/>
    <w:rsid w:val="00DD5287"/>
    <w:rsid w:val="00DD62DC"/>
    <w:rsid w:val="00DD6734"/>
    <w:rsid w:val="00DD67CB"/>
    <w:rsid w:val="00DD6821"/>
    <w:rsid w:val="00DD7A52"/>
    <w:rsid w:val="00DE0334"/>
    <w:rsid w:val="00DE2A8E"/>
    <w:rsid w:val="00DE31AB"/>
    <w:rsid w:val="00DE324A"/>
    <w:rsid w:val="00DE3FDB"/>
    <w:rsid w:val="00DE4F02"/>
    <w:rsid w:val="00DE523D"/>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5EB6"/>
    <w:rsid w:val="00E064F5"/>
    <w:rsid w:val="00E068A9"/>
    <w:rsid w:val="00E104A7"/>
    <w:rsid w:val="00E10A7B"/>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46D2C"/>
    <w:rsid w:val="00E50510"/>
    <w:rsid w:val="00E54090"/>
    <w:rsid w:val="00E54A15"/>
    <w:rsid w:val="00E61340"/>
    <w:rsid w:val="00E622E7"/>
    <w:rsid w:val="00E62B92"/>
    <w:rsid w:val="00E62BEC"/>
    <w:rsid w:val="00E6526A"/>
    <w:rsid w:val="00E6624F"/>
    <w:rsid w:val="00E67F82"/>
    <w:rsid w:val="00E75978"/>
    <w:rsid w:val="00E75CA9"/>
    <w:rsid w:val="00E767E2"/>
    <w:rsid w:val="00E76B4A"/>
    <w:rsid w:val="00E77BF2"/>
    <w:rsid w:val="00E827DD"/>
    <w:rsid w:val="00E8286F"/>
    <w:rsid w:val="00E83269"/>
    <w:rsid w:val="00E833E8"/>
    <w:rsid w:val="00E8344C"/>
    <w:rsid w:val="00E836CB"/>
    <w:rsid w:val="00E83761"/>
    <w:rsid w:val="00E846CE"/>
    <w:rsid w:val="00E84E6A"/>
    <w:rsid w:val="00E862CF"/>
    <w:rsid w:val="00E87E33"/>
    <w:rsid w:val="00E97BC2"/>
    <w:rsid w:val="00EA0C07"/>
    <w:rsid w:val="00EA29BA"/>
    <w:rsid w:val="00EA34C5"/>
    <w:rsid w:val="00EA53A9"/>
    <w:rsid w:val="00EB1A3D"/>
    <w:rsid w:val="00EB1CCD"/>
    <w:rsid w:val="00EB1D9E"/>
    <w:rsid w:val="00EB40B0"/>
    <w:rsid w:val="00EB465E"/>
    <w:rsid w:val="00EB484E"/>
    <w:rsid w:val="00EB68FB"/>
    <w:rsid w:val="00EB6E63"/>
    <w:rsid w:val="00EB7D81"/>
    <w:rsid w:val="00EC19F7"/>
    <w:rsid w:val="00EC2998"/>
    <w:rsid w:val="00EC3739"/>
    <w:rsid w:val="00EC37DF"/>
    <w:rsid w:val="00EC38A3"/>
    <w:rsid w:val="00EC5403"/>
    <w:rsid w:val="00EC6A51"/>
    <w:rsid w:val="00EC7AB4"/>
    <w:rsid w:val="00ED04AD"/>
    <w:rsid w:val="00ED6B92"/>
    <w:rsid w:val="00ED7595"/>
    <w:rsid w:val="00EE00CD"/>
    <w:rsid w:val="00EE0141"/>
    <w:rsid w:val="00EE103C"/>
    <w:rsid w:val="00EE1569"/>
    <w:rsid w:val="00EE19E9"/>
    <w:rsid w:val="00EE1A52"/>
    <w:rsid w:val="00EE2647"/>
    <w:rsid w:val="00EE32D5"/>
    <w:rsid w:val="00EE62C0"/>
    <w:rsid w:val="00EE6387"/>
    <w:rsid w:val="00EE716C"/>
    <w:rsid w:val="00EE7D13"/>
    <w:rsid w:val="00EF0D50"/>
    <w:rsid w:val="00EF1F7B"/>
    <w:rsid w:val="00EF2168"/>
    <w:rsid w:val="00EF22B1"/>
    <w:rsid w:val="00EF29D9"/>
    <w:rsid w:val="00EF2E14"/>
    <w:rsid w:val="00EF3296"/>
    <w:rsid w:val="00EF51BA"/>
    <w:rsid w:val="00EF64EA"/>
    <w:rsid w:val="00F00F72"/>
    <w:rsid w:val="00F0160E"/>
    <w:rsid w:val="00F0256A"/>
    <w:rsid w:val="00F049E4"/>
    <w:rsid w:val="00F04BFF"/>
    <w:rsid w:val="00F05A91"/>
    <w:rsid w:val="00F100CD"/>
    <w:rsid w:val="00F11C2B"/>
    <w:rsid w:val="00F11F8A"/>
    <w:rsid w:val="00F12001"/>
    <w:rsid w:val="00F12429"/>
    <w:rsid w:val="00F1559F"/>
    <w:rsid w:val="00F16977"/>
    <w:rsid w:val="00F16FEF"/>
    <w:rsid w:val="00F17429"/>
    <w:rsid w:val="00F17C18"/>
    <w:rsid w:val="00F20A22"/>
    <w:rsid w:val="00F214B1"/>
    <w:rsid w:val="00F21C0D"/>
    <w:rsid w:val="00F24533"/>
    <w:rsid w:val="00F26027"/>
    <w:rsid w:val="00F26E7E"/>
    <w:rsid w:val="00F2735F"/>
    <w:rsid w:val="00F30539"/>
    <w:rsid w:val="00F3097B"/>
    <w:rsid w:val="00F30ED8"/>
    <w:rsid w:val="00F30F08"/>
    <w:rsid w:val="00F32013"/>
    <w:rsid w:val="00F331A8"/>
    <w:rsid w:val="00F33B83"/>
    <w:rsid w:val="00F34DCC"/>
    <w:rsid w:val="00F35C49"/>
    <w:rsid w:val="00F35FAC"/>
    <w:rsid w:val="00F37A79"/>
    <w:rsid w:val="00F41D17"/>
    <w:rsid w:val="00F42F85"/>
    <w:rsid w:val="00F434D5"/>
    <w:rsid w:val="00F43BAF"/>
    <w:rsid w:val="00F45012"/>
    <w:rsid w:val="00F466DD"/>
    <w:rsid w:val="00F4727E"/>
    <w:rsid w:val="00F50747"/>
    <w:rsid w:val="00F50EED"/>
    <w:rsid w:val="00F51B2E"/>
    <w:rsid w:val="00F52662"/>
    <w:rsid w:val="00F52EE3"/>
    <w:rsid w:val="00F539FD"/>
    <w:rsid w:val="00F53C76"/>
    <w:rsid w:val="00F5471B"/>
    <w:rsid w:val="00F54782"/>
    <w:rsid w:val="00F54A62"/>
    <w:rsid w:val="00F56734"/>
    <w:rsid w:val="00F5697A"/>
    <w:rsid w:val="00F56C2F"/>
    <w:rsid w:val="00F60C6B"/>
    <w:rsid w:val="00F62588"/>
    <w:rsid w:val="00F6344B"/>
    <w:rsid w:val="00F638A4"/>
    <w:rsid w:val="00F64411"/>
    <w:rsid w:val="00F64E30"/>
    <w:rsid w:val="00F6610C"/>
    <w:rsid w:val="00F7211E"/>
    <w:rsid w:val="00F72677"/>
    <w:rsid w:val="00F731BB"/>
    <w:rsid w:val="00F73343"/>
    <w:rsid w:val="00F73609"/>
    <w:rsid w:val="00F74E6C"/>
    <w:rsid w:val="00F75190"/>
    <w:rsid w:val="00F80342"/>
    <w:rsid w:val="00F80458"/>
    <w:rsid w:val="00F8168E"/>
    <w:rsid w:val="00F82762"/>
    <w:rsid w:val="00F8366F"/>
    <w:rsid w:val="00F838F5"/>
    <w:rsid w:val="00F85A33"/>
    <w:rsid w:val="00F85C91"/>
    <w:rsid w:val="00F8620F"/>
    <w:rsid w:val="00F90502"/>
    <w:rsid w:val="00F91011"/>
    <w:rsid w:val="00F94225"/>
    <w:rsid w:val="00F95185"/>
    <w:rsid w:val="00F95F57"/>
    <w:rsid w:val="00F9742A"/>
    <w:rsid w:val="00F979C9"/>
    <w:rsid w:val="00F97CF8"/>
    <w:rsid w:val="00FA1DC1"/>
    <w:rsid w:val="00FA3582"/>
    <w:rsid w:val="00FA35F5"/>
    <w:rsid w:val="00FA4C7F"/>
    <w:rsid w:val="00FA4DD4"/>
    <w:rsid w:val="00FA4E6A"/>
    <w:rsid w:val="00FA4FBC"/>
    <w:rsid w:val="00FA6633"/>
    <w:rsid w:val="00FA7129"/>
    <w:rsid w:val="00FA7198"/>
    <w:rsid w:val="00FA7890"/>
    <w:rsid w:val="00FB00C8"/>
    <w:rsid w:val="00FB254C"/>
    <w:rsid w:val="00FB2D00"/>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45E6"/>
    <w:rsid w:val="00FF12DF"/>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paragraph" w:styleId="af9">
    <w:name w:val="Revision"/>
    <w:hidden/>
    <w:uiPriority w:val="99"/>
    <w:semiHidden/>
    <w:rsid w:val="00B37B2C"/>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654">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evisual.com/en/products/black-pear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23</cp:revision>
  <cp:lastPrinted>2021-06-08T08:08:00Z</cp:lastPrinted>
  <dcterms:created xsi:type="dcterms:W3CDTF">2022-09-28T06:47:00Z</dcterms:created>
  <dcterms:modified xsi:type="dcterms:W3CDTF">2022-09-29T08:43:00Z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